
<file path=[Content_Types].xml><?xml version="1.0" encoding="utf-8"?>
<Types xmlns="http://schemas.openxmlformats.org/package/2006/content-types">
  <Override PartName="/word/footnotes.xml" ContentType="application/vnd.openxmlformats-officedocument.wordprocessingml.footnotes+xml"/>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template.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E9E" w:rsidRDefault="00565E9E">
      <w:pPr>
        <w:pStyle w:val="Heading1"/>
        <w:rPr>
          <w:sz w:val="32"/>
        </w:rPr>
      </w:pPr>
    </w:p>
    <w:p w:rsidR="00565E9E" w:rsidRDefault="00565E9E">
      <w:pPr>
        <w:pStyle w:val="Heading1"/>
        <w:rPr>
          <w:sz w:val="32"/>
        </w:rPr>
      </w:pPr>
      <w:r>
        <w:rPr>
          <w:sz w:val="32"/>
        </w:rPr>
        <w:t>SETDA Teacher Survey</w:t>
      </w:r>
    </w:p>
    <w:p w:rsidR="00565E9E" w:rsidRDefault="00565E9E">
      <w:pPr>
        <w:pStyle w:val="BodyText"/>
        <w:rPr>
          <w:sz w:val="18"/>
        </w:rPr>
      </w:pPr>
    </w:p>
    <w:p w:rsidR="00565E9E" w:rsidRDefault="00565E9E">
      <w:pPr>
        <w:pStyle w:val="BodyText"/>
        <w:rPr>
          <w:sz w:val="18"/>
          <w:u w:val="single"/>
        </w:rPr>
      </w:pPr>
    </w:p>
    <w:p w:rsidR="00565E9E" w:rsidRDefault="00565E9E">
      <w:pPr>
        <w:pStyle w:val="BodyText"/>
        <w:rPr>
          <w:b w:val="0"/>
          <w:sz w:val="18"/>
        </w:rPr>
      </w:pPr>
      <w:r>
        <w:rPr>
          <w:sz w:val="18"/>
          <w:u w:val="single"/>
        </w:rPr>
        <w:t>Directions:</w:t>
      </w:r>
      <w:r>
        <w:rPr>
          <w:sz w:val="18"/>
        </w:rPr>
        <w:t xml:space="preserve"> </w:t>
      </w:r>
      <w:r>
        <w:rPr>
          <w:b w:val="0"/>
          <w:sz w:val="18"/>
        </w:rPr>
        <w:t xml:space="preserve">This survey is about technology use at your school.  You will be asked about your own technology use, the availability of technology at your school, and school/district policies or resources related to technology. </w:t>
      </w:r>
    </w:p>
    <w:p w:rsidR="00565E9E" w:rsidRDefault="00565E9E">
      <w:pPr>
        <w:pStyle w:val="BodyText"/>
        <w:rPr>
          <w:b w:val="0"/>
          <w:sz w:val="18"/>
        </w:rPr>
      </w:pPr>
    </w:p>
    <w:p w:rsidR="00565E9E" w:rsidRDefault="00565E9E">
      <w:pPr>
        <w:pStyle w:val="BodyText"/>
        <w:rPr>
          <w:b w:val="0"/>
          <w:sz w:val="18"/>
        </w:rPr>
      </w:pPr>
      <w:r>
        <w:rPr>
          <w:sz w:val="18"/>
        </w:rPr>
        <w:t>In all questions that follow</w:t>
      </w:r>
      <w:r>
        <w:rPr>
          <w:b w:val="0"/>
          <w:sz w:val="18"/>
        </w:rPr>
        <w:t xml:space="preserve">, “technology” refers to computers (including PDA’s or “Palm Pilots”) or equipment that is used with computers (e.g. scanners, printers, </w:t>
      </w:r>
      <w:r>
        <w:rPr>
          <w:b w:val="0"/>
          <w:i/>
          <w:sz w:val="18"/>
        </w:rPr>
        <w:t xml:space="preserve">digital </w:t>
      </w:r>
      <w:r>
        <w:rPr>
          <w:b w:val="0"/>
          <w:sz w:val="18"/>
        </w:rPr>
        <w:t xml:space="preserve">video recorders, etc.).  </w:t>
      </w:r>
      <w:r>
        <w:rPr>
          <w:sz w:val="18"/>
        </w:rPr>
        <w:t>Do not</w:t>
      </w:r>
      <w:r>
        <w:rPr>
          <w:b w:val="0"/>
          <w:sz w:val="18"/>
        </w:rPr>
        <w:t xml:space="preserve"> consider overhead projects, traditional (i.e. analog) VCRs, or tape recorders when answering these questions. </w:t>
      </w:r>
    </w:p>
    <w:p w:rsidR="00565E9E" w:rsidRDefault="00565E9E">
      <w:pPr>
        <w:pStyle w:val="BodyText"/>
        <w:rPr>
          <w:b w:val="0"/>
          <w:sz w:val="18"/>
        </w:rPr>
      </w:pPr>
    </w:p>
    <w:p w:rsidR="00565E9E" w:rsidRDefault="00565E9E">
      <w:pPr>
        <w:pStyle w:val="BodyText"/>
        <w:rPr>
          <w:b w:val="0"/>
          <w:sz w:val="18"/>
        </w:rPr>
      </w:pPr>
      <w:r>
        <w:rPr>
          <w:b w:val="0"/>
          <w:sz w:val="18"/>
        </w:rPr>
        <w:t>Most schools across the nation are not yet at the point where budgets, funding requirements, technology resources, etc. allow teachers, students, and administrators to use technology to its full potential. This survey will help identify specific areas of need and will help track changes in these issues over time.  For the survey to be most useful, it is important that you respond as honestly as you can.  Please be assured that individual responses will never be used for reporting.</w:t>
      </w:r>
    </w:p>
    <w:p w:rsidR="00565E9E" w:rsidRDefault="00565E9E">
      <w:pPr>
        <w:pStyle w:val="BodyText"/>
        <w:rPr>
          <w:b w:val="0"/>
          <w:sz w:val="18"/>
        </w:rPr>
      </w:pPr>
    </w:p>
    <w:p w:rsidR="00565E9E" w:rsidRDefault="00565E9E">
      <w:pPr>
        <w:pStyle w:val="BodyText"/>
        <w:rPr>
          <w:b w:val="0"/>
          <w:i/>
          <w:sz w:val="18"/>
        </w:rPr>
      </w:pPr>
      <w:r>
        <w:rPr>
          <w:b w:val="0"/>
          <w:i/>
          <w:sz w:val="18"/>
        </w:rPr>
        <w:t>Thank you for your help!!</w:t>
      </w:r>
    </w:p>
    <w:p w:rsidR="00565E9E" w:rsidRDefault="00565E9E">
      <w:pPr>
        <w:pStyle w:val="BodyText"/>
        <w:rPr>
          <w:sz w:val="18"/>
        </w:rPr>
      </w:pPr>
    </w:p>
    <w:p w:rsidR="00565E9E" w:rsidRDefault="00565E9E">
      <w:pPr>
        <w:pStyle w:val="BodyText"/>
        <w:rPr>
          <w:sz w:val="18"/>
        </w:rPr>
      </w:pPr>
    </w:p>
    <w:p w:rsidR="00565E9E" w:rsidRDefault="00565E9E">
      <w:pPr>
        <w:pStyle w:val="BodyText"/>
        <w:rPr>
          <w:sz w:val="18"/>
        </w:rPr>
      </w:pPr>
    </w:p>
    <w:p w:rsidR="00565E9E" w:rsidRDefault="00565E9E">
      <w:pPr>
        <w:pStyle w:val="BodyText"/>
        <w:rPr>
          <w:rFonts w:ascii="Times" w:hAnsi="Times"/>
          <w:sz w:val="22"/>
        </w:rPr>
      </w:pPr>
      <w:r>
        <w:rPr>
          <w:sz w:val="18"/>
        </w:rPr>
        <w:br w:type="page"/>
      </w:r>
    </w:p>
    <w:p w:rsidR="00565E9E" w:rsidRDefault="00565E9E">
      <w:pPr>
        <w:pStyle w:val="BodyText"/>
        <w:rPr>
          <w:sz w:val="18"/>
        </w:rPr>
      </w:pPr>
      <w:r>
        <w:rPr>
          <w:sz w:val="18"/>
        </w:rPr>
        <w:t>Background Information</w:t>
      </w:r>
    </w:p>
    <w:p w:rsidR="00565E9E" w:rsidRDefault="00565E9E">
      <w:pPr>
        <w:rPr>
          <w:color w:val="FF0000"/>
          <w:sz w:val="18"/>
        </w:rPr>
      </w:pPr>
    </w:p>
    <w:p w:rsidR="00565E9E" w:rsidRDefault="00565E9E">
      <w:pPr>
        <w:ind w:left="720"/>
        <w:rPr>
          <w:rFonts w:ascii="Arial" w:hAnsi="Arial"/>
          <w:sz w:val="18"/>
        </w:rPr>
      </w:pPr>
      <w:r>
        <w:rPr>
          <w:rFonts w:ascii="Arial" w:hAnsi="Arial"/>
          <w:sz w:val="18"/>
        </w:rPr>
        <w:t xml:space="preserve">School Name: </w:t>
      </w:r>
      <w:r>
        <w:rPr>
          <w:rFonts w:ascii="Arial" w:hAnsi="Arial"/>
          <w:sz w:val="18"/>
          <w:u w:val="single"/>
        </w:rPr>
        <w:tab/>
      </w:r>
      <w:ins w:id="0" w:author="Casey Smith" w:date="2010-11-21T14:32:00Z">
        <w:r w:rsidR="00CA2B56">
          <w:rPr>
            <w:rFonts w:ascii="Arial" w:hAnsi="Arial"/>
            <w:sz w:val="18"/>
            <w:u w:val="single"/>
          </w:rPr>
          <w:t>Weatherford ISD</w:t>
        </w:r>
        <w:r w:rsidR="00CA2B56">
          <w:rPr>
            <w:rFonts w:ascii="Arial" w:hAnsi="Arial"/>
            <w:sz w:val="18"/>
            <w:u w:val="single"/>
          </w:rPr>
          <w:tab/>
        </w:r>
      </w:ins>
      <w:r>
        <w:rPr>
          <w:rFonts w:ascii="Arial" w:hAnsi="Arial"/>
          <w:sz w:val="18"/>
          <w:u w:val="single"/>
        </w:rPr>
        <w:tab/>
      </w:r>
      <w:r>
        <w:rPr>
          <w:rFonts w:ascii="Arial" w:hAnsi="Arial"/>
          <w:sz w:val="18"/>
          <w:u w:val="single"/>
        </w:rPr>
        <w:tab/>
      </w:r>
      <w:r>
        <w:rPr>
          <w:rFonts w:ascii="Arial" w:hAnsi="Arial"/>
          <w:sz w:val="18"/>
          <w:u w:val="single"/>
        </w:rPr>
        <w:tab/>
      </w:r>
      <w:r>
        <w:rPr>
          <w:rFonts w:ascii="Arial" w:hAnsi="Arial"/>
          <w:sz w:val="18"/>
          <w:u w:val="single"/>
        </w:rPr>
        <w:tab/>
      </w:r>
      <w:r>
        <w:rPr>
          <w:rFonts w:ascii="Arial" w:hAnsi="Arial"/>
          <w:sz w:val="18"/>
        </w:rPr>
        <w:t xml:space="preserve"> </w:t>
      </w:r>
    </w:p>
    <w:p w:rsidR="00565E9E" w:rsidRDefault="00565E9E">
      <w:pPr>
        <w:spacing w:before="60"/>
        <w:ind w:left="720"/>
        <w:rPr>
          <w:rFonts w:ascii="Arial" w:hAnsi="Arial"/>
          <w:sz w:val="18"/>
        </w:rPr>
      </w:pPr>
      <w:r>
        <w:rPr>
          <w:rFonts w:ascii="Arial" w:hAnsi="Arial"/>
          <w:sz w:val="18"/>
        </w:rPr>
        <w:t xml:space="preserve">State: </w:t>
      </w:r>
      <w:r>
        <w:rPr>
          <w:rFonts w:ascii="Arial" w:hAnsi="Arial"/>
          <w:sz w:val="18"/>
          <w:u w:val="single"/>
        </w:rPr>
        <w:tab/>
      </w:r>
      <w:r>
        <w:rPr>
          <w:rFonts w:ascii="Arial" w:hAnsi="Arial"/>
          <w:sz w:val="18"/>
          <w:u w:val="single"/>
        </w:rPr>
        <w:tab/>
      </w:r>
      <w:ins w:id="1" w:author="Casey Smith" w:date="2010-11-21T14:32:00Z">
        <w:r w:rsidR="00CA2B56">
          <w:rPr>
            <w:rFonts w:ascii="Arial" w:hAnsi="Arial"/>
            <w:sz w:val="18"/>
            <w:u w:val="single"/>
          </w:rPr>
          <w:t>TX</w:t>
        </w:r>
      </w:ins>
      <w:r>
        <w:rPr>
          <w:rFonts w:ascii="Arial" w:hAnsi="Arial"/>
          <w:sz w:val="18"/>
          <w:u w:val="single"/>
        </w:rPr>
        <w:tab/>
      </w:r>
      <w:r>
        <w:rPr>
          <w:rFonts w:ascii="Arial" w:hAnsi="Arial"/>
          <w:sz w:val="18"/>
          <w:u w:val="single"/>
        </w:rPr>
        <w:tab/>
      </w:r>
      <w:r>
        <w:rPr>
          <w:rFonts w:ascii="Arial" w:hAnsi="Arial"/>
          <w:sz w:val="18"/>
          <w:u w:val="single"/>
        </w:rPr>
        <w:tab/>
      </w:r>
      <w:r>
        <w:rPr>
          <w:rFonts w:ascii="Arial" w:hAnsi="Arial"/>
          <w:sz w:val="18"/>
          <w:u w:val="single"/>
        </w:rPr>
        <w:tab/>
      </w:r>
    </w:p>
    <w:p w:rsidR="00565E9E" w:rsidRDefault="00565E9E">
      <w:pPr>
        <w:rPr>
          <w:rFonts w:ascii="Arial" w:hAnsi="Arial"/>
          <w:b/>
          <w:sz w:val="22"/>
        </w:rPr>
      </w:pPr>
      <w:r>
        <w:rPr>
          <w:b/>
          <w:sz w:val="18"/>
        </w:rPr>
        <w:t>NCES School ID:</w:t>
      </w:r>
      <w:r>
        <w:rPr>
          <w:sz w:val="18"/>
        </w:rPr>
        <w:t xml:space="preserve"> </w:t>
      </w:r>
      <w:r>
        <w:rPr>
          <w:sz w:val="32"/>
        </w:rPr>
        <w:sym w:font="Wingdings" w:char="F0A8"/>
      </w:r>
      <w:r>
        <w:rPr>
          <w:sz w:val="32"/>
        </w:rPr>
        <w:sym w:font="Wingdings" w:char="F0A8"/>
      </w:r>
      <w:r>
        <w:rPr>
          <w:sz w:val="32"/>
        </w:rPr>
        <w:sym w:font="Wingdings" w:char="F0A8"/>
      </w:r>
      <w:r>
        <w:rPr>
          <w:sz w:val="32"/>
        </w:rPr>
        <w:sym w:font="Wingdings" w:char="F0A8"/>
      </w:r>
      <w:r>
        <w:rPr>
          <w:sz w:val="32"/>
        </w:rPr>
        <w:sym w:font="Wingdings" w:char="F0A8"/>
      </w:r>
      <w:r>
        <w:rPr>
          <w:sz w:val="32"/>
        </w:rPr>
        <w:sym w:font="Wingdings" w:char="F0A8"/>
      </w:r>
      <w:r>
        <w:rPr>
          <w:sz w:val="32"/>
        </w:rPr>
        <w:sym w:font="Wingdings" w:char="F0A8"/>
      </w:r>
      <w:r>
        <w:rPr>
          <w:sz w:val="32"/>
        </w:rPr>
        <w:t>-</w:t>
      </w:r>
      <w:r>
        <w:rPr>
          <w:sz w:val="32"/>
        </w:rPr>
        <w:sym w:font="Wingdings" w:char="F0A8"/>
      </w:r>
      <w:r>
        <w:rPr>
          <w:sz w:val="32"/>
        </w:rPr>
        <w:sym w:font="Wingdings" w:char="F0A8"/>
      </w:r>
      <w:r>
        <w:rPr>
          <w:sz w:val="32"/>
        </w:rPr>
        <w:sym w:font="Wingdings" w:char="F0A8"/>
      </w:r>
      <w:r>
        <w:rPr>
          <w:sz w:val="32"/>
        </w:rPr>
        <w:sym w:font="Wingdings" w:char="F0A8"/>
      </w:r>
      <w:r>
        <w:rPr>
          <w:sz w:val="32"/>
        </w:rPr>
        <w:sym w:font="Wingdings" w:char="F0A8"/>
      </w:r>
    </w:p>
    <w:p w:rsidR="00565E9E" w:rsidRDefault="00565E9E">
      <w:pPr>
        <w:ind w:left="270" w:right="-360"/>
        <w:jc w:val="center"/>
        <w:rPr>
          <w:rFonts w:ascii="Arial" w:hAnsi="Arial"/>
          <w:b/>
          <w:sz w:val="20"/>
        </w:rPr>
      </w:pP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450"/>
      </w:tblGrid>
      <w:tr w:rsidR="00565E9E">
        <w:tc>
          <w:tcPr>
            <w:tcW w:w="9450" w:type="dxa"/>
            <w:shd w:val="clear" w:color="auto" w:fill="B3B3B3"/>
          </w:tcPr>
          <w:p w:rsidR="00565E9E" w:rsidRDefault="00565E9E">
            <w:pPr>
              <w:pStyle w:val="BodyText"/>
              <w:spacing w:before="60" w:after="60"/>
              <w:rPr>
                <w:sz w:val="18"/>
                <w:shd w:val="clear" w:color="auto" w:fill="FFFFFF"/>
              </w:rPr>
            </w:pPr>
            <w:r>
              <w:rPr>
                <w:sz w:val="18"/>
                <w:shd w:val="clear" w:color="auto" w:fill="FFFFFF"/>
              </w:rPr>
              <w:t>T1</w:t>
            </w:r>
          </w:p>
          <w:p w:rsidR="00565E9E" w:rsidRDefault="00565E9E">
            <w:pPr>
              <w:spacing w:before="60" w:after="60"/>
              <w:rPr>
                <w:rFonts w:ascii="Arial" w:hAnsi="Arial"/>
                <w:b/>
                <w:sz w:val="18"/>
              </w:rPr>
            </w:pPr>
          </w:p>
          <w:p w:rsidR="00565E9E" w:rsidRDefault="00565E9E">
            <w:pPr>
              <w:spacing w:before="60" w:after="60"/>
              <w:rPr>
                <w:rFonts w:ascii="Arial" w:hAnsi="Arial"/>
                <w:sz w:val="18"/>
              </w:rPr>
            </w:pPr>
            <w:r>
              <w:rPr>
                <w:rFonts w:ascii="Arial" w:hAnsi="Arial"/>
                <w:sz w:val="18"/>
              </w:rPr>
              <w:t>School level:</w:t>
            </w:r>
          </w:p>
          <w:p w:rsidR="00565E9E" w:rsidRDefault="00565E9E">
            <w:pPr>
              <w:spacing w:before="60" w:after="60"/>
              <w:rPr>
                <w:rFonts w:ascii="Arial" w:hAnsi="Arial"/>
                <w:sz w:val="18"/>
              </w:rPr>
            </w:pPr>
          </w:p>
        </w:tc>
      </w:tr>
      <w:tr w:rsidR="00565E9E">
        <w:tc>
          <w:tcPr>
            <w:tcW w:w="9450" w:type="dxa"/>
            <w:shd w:val="clear" w:color="auto" w:fill="D9D9D9"/>
          </w:tcPr>
          <w:p w:rsidR="00565E9E" w:rsidRDefault="00565E9E">
            <w:pPr>
              <w:spacing w:before="60" w:after="60"/>
              <w:rPr>
                <w:rFonts w:ascii="Arial" w:hAnsi="Arial"/>
                <w:sz w:val="18"/>
              </w:rPr>
            </w:pPr>
            <w:r>
              <w:rPr>
                <w:sz w:val="18"/>
              </w:rPr>
              <w:sym w:font="Wingdings" w:char="F0A8"/>
            </w:r>
            <w:r>
              <w:rPr>
                <w:rFonts w:ascii="Arial" w:hAnsi="Arial"/>
                <w:sz w:val="18"/>
              </w:rPr>
              <w:t xml:space="preserve"> a. Elementary  </w:t>
            </w:r>
          </w:p>
        </w:tc>
      </w:tr>
      <w:tr w:rsidR="00565E9E">
        <w:tc>
          <w:tcPr>
            <w:tcW w:w="9450" w:type="dxa"/>
            <w:shd w:val="clear" w:color="auto" w:fill="FFFFFF"/>
          </w:tcPr>
          <w:p w:rsidR="00565E9E" w:rsidRDefault="00565E9E">
            <w:pPr>
              <w:spacing w:before="60" w:after="60"/>
              <w:rPr>
                <w:rFonts w:ascii="Arial" w:hAnsi="Arial"/>
                <w:sz w:val="18"/>
              </w:rPr>
            </w:pPr>
            <w:r>
              <w:rPr>
                <w:sz w:val="18"/>
              </w:rPr>
              <w:sym w:font="Wingdings" w:char="F0A8"/>
            </w:r>
            <w:r>
              <w:rPr>
                <w:b/>
                <w:sz w:val="18"/>
              </w:rPr>
              <w:t xml:space="preserve"> </w:t>
            </w:r>
            <w:r>
              <w:rPr>
                <w:rFonts w:ascii="Arial" w:hAnsi="Arial"/>
                <w:sz w:val="18"/>
              </w:rPr>
              <w:t xml:space="preserve">b. Middle  </w:t>
            </w:r>
          </w:p>
        </w:tc>
      </w:tr>
      <w:tr w:rsidR="00565E9E">
        <w:tc>
          <w:tcPr>
            <w:tcW w:w="9450" w:type="dxa"/>
            <w:shd w:val="clear" w:color="auto" w:fill="D9D9D9"/>
          </w:tcPr>
          <w:p w:rsidR="00565E9E" w:rsidRDefault="00565E9E">
            <w:pPr>
              <w:spacing w:before="60" w:after="60"/>
              <w:rPr>
                <w:rFonts w:ascii="Arial" w:hAnsi="Arial"/>
                <w:sz w:val="18"/>
              </w:rPr>
            </w:pPr>
            <w:r w:rsidRPr="00CA2B56">
              <w:rPr>
                <w:sz w:val="18"/>
                <w:highlight w:val="yellow"/>
                <w:rPrChange w:id="2" w:author="Casey Smith" w:date="2010-11-21T14:32:00Z">
                  <w:rPr>
                    <w:sz w:val="18"/>
                  </w:rPr>
                </w:rPrChange>
              </w:rPr>
              <w:sym w:font="Wingdings" w:char="F0A8"/>
            </w:r>
            <w:r w:rsidRPr="00CA2B56">
              <w:rPr>
                <w:rFonts w:ascii="Arial" w:hAnsi="Arial"/>
                <w:sz w:val="18"/>
                <w:highlight w:val="yellow"/>
                <w:rPrChange w:id="3" w:author="Casey Smith" w:date="2010-11-21T14:32:00Z">
                  <w:rPr>
                    <w:rFonts w:ascii="Arial" w:hAnsi="Arial"/>
                    <w:sz w:val="18"/>
                  </w:rPr>
                </w:rPrChange>
              </w:rPr>
              <w:t xml:space="preserve"> c. High</w:t>
            </w:r>
            <w:r>
              <w:rPr>
                <w:rFonts w:ascii="Arial" w:hAnsi="Arial"/>
                <w:sz w:val="18"/>
              </w:rPr>
              <w:t xml:space="preserve">  </w:t>
            </w:r>
          </w:p>
        </w:tc>
      </w:tr>
      <w:tr w:rsidR="00565E9E">
        <w:tc>
          <w:tcPr>
            <w:tcW w:w="9450" w:type="dxa"/>
            <w:shd w:val="clear" w:color="auto" w:fill="FFFFFF"/>
          </w:tcPr>
          <w:p w:rsidR="00565E9E" w:rsidRDefault="00565E9E">
            <w:pPr>
              <w:spacing w:before="60" w:after="60"/>
              <w:rPr>
                <w:rFonts w:ascii="Arial" w:hAnsi="Arial"/>
                <w:sz w:val="18"/>
              </w:rPr>
            </w:pPr>
            <w:r>
              <w:rPr>
                <w:sz w:val="18"/>
              </w:rPr>
              <w:sym w:font="Wingdings" w:char="F0A8"/>
            </w:r>
            <w:r>
              <w:rPr>
                <w:b/>
                <w:sz w:val="18"/>
              </w:rPr>
              <w:t xml:space="preserve"> </w:t>
            </w:r>
            <w:r>
              <w:rPr>
                <w:rFonts w:ascii="Arial" w:hAnsi="Arial"/>
                <w:sz w:val="18"/>
              </w:rPr>
              <w:t>d. Mixed</w:t>
            </w:r>
          </w:p>
        </w:tc>
      </w:tr>
    </w:tbl>
    <w:p w:rsidR="00565E9E" w:rsidRDefault="00565E9E">
      <w:pPr>
        <w:rPr>
          <w:rFonts w:ascii="Arial" w:hAnsi="Arial"/>
          <w:sz w:val="18"/>
          <w:u w:val="single"/>
        </w:rPr>
      </w:pPr>
    </w:p>
    <w:p w:rsidR="00565E9E" w:rsidRDefault="00565E9E">
      <w:pPr>
        <w:rPr>
          <w:rFonts w:ascii="Arial" w:hAnsi="Arial"/>
          <w:sz w:val="18"/>
        </w:rPr>
      </w:pPr>
    </w:p>
    <w:p w:rsidR="00565E9E" w:rsidRDefault="00565E9E">
      <w:pPr>
        <w:tabs>
          <w:tab w:val="left" w:pos="3600"/>
          <w:tab w:val="left" w:pos="6660"/>
        </w:tabs>
        <w:rPr>
          <w:rFonts w:ascii="Arial" w:hAnsi="Arial"/>
          <w:sz w:val="18"/>
        </w:rPr>
      </w:pP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50"/>
      </w:tblGrid>
      <w:tr w:rsidR="00565E9E">
        <w:tc>
          <w:tcPr>
            <w:tcW w:w="9450" w:type="dxa"/>
            <w:shd w:val="clear" w:color="auto" w:fill="B3B3B3"/>
          </w:tcPr>
          <w:p w:rsidR="00565E9E" w:rsidRDefault="00565E9E">
            <w:pPr>
              <w:pStyle w:val="BodyText"/>
              <w:spacing w:before="60" w:after="60"/>
              <w:rPr>
                <w:sz w:val="18"/>
                <w:shd w:val="clear" w:color="auto" w:fill="FFFFFF"/>
              </w:rPr>
            </w:pPr>
            <w:r>
              <w:rPr>
                <w:sz w:val="18"/>
                <w:shd w:val="clear" w:color="auto" w:fill="FFFFFF"/>
              </w:rPr>
              <w:t>T2</w:t>
            </w:r>
          </w:p>
          <w:p w:rsidR="00565E9E" w:rsidRDefault="00565E9E">
            <w:pPr>
              <w:pStyle w:val="BodyText"/>
              <w:spacing w:before="60" w:after="60"/>
              <w:ind w:hanging="18"/>
              <w:rPr>
                <w:sz w:val="18"/>
              </w:rPr>
            </w:pPr>
          </w:p>
          <w:p w:rsidR="00565E9E" w:rsidRDefault="00565E9E">
            <w:pPr>
              <w:pStyle w:val="BodyText"/>
              <w:spacing w:before="60" w:after="60"/>
              <w:rPr>
                <w:b w:val="0"/>
                <w:sz w:val="18"/>
              </w:rPr>
            </w:pPr>
            <w:r>
              <w:rPr>
                <w:b w:val="0"/>
                <w:sz w:val="18"/>
              </w:rPr>
              <w:t>What grade levels do you currently teach?</w:t>
            </w:r>
          </w:p>
          <w:p w:rsidR="00565E9E" w:rsidRDefault="00565E9E">
            <w:pPr>
              <w:pStyle w:val="BodyText"/>
              <w:spacing w:before="60" w:after="60"/>
              <w:rPr>
                <w:b w:val="0"/>
                <w:sz w:val="18"/>
              </w:rPr>
            </w:pPr>
            <w:r>
              <w:rPr>
                <w:b w:val="0"/>
                <w:sz w:val="18"/>
              </w:rPr>
              <w:t>(Check all that apply)</w:t>
            </w:r>
          </w:p>
          <w:p w:rsidR="00565E9E" w:rsidRDefault="00565E9E">
            <w:pPr>
              <w:pStyle w:val="BodyText"/>
              <w:spacing w:before="60" w:after="60"/>
              <w:jc w:val="center"/>
              <w:rPr>
                <w:sz w:val="18"/>
              </w:rPr>
            </w:pPr>
          </w:p>
        </w:tc>
      </w:tr>
      <w:tr w:rsidR="00565E9E">
        <w:tc>
          <w:tcPr>
            <w:tcW w:w="9450" w:type="dxa"/>
            <w:shd w:val="clear" w:color="auto" w:fill="D9D9D9"/>
          </w:tcPr>
          <w:p w:rsidR="00565E9E" w:rsidRDefault="00565E9E">
            <w:pPr>
              <w:pStyle w:val="BodyText"/>
              <w:tabs>
                <w:tab w:val="left" w:pos="436"/>
              </w:tabs>
              <w:spacing w:before="60" w:after="60"/>
              <w:rPr>
                <w:b w:val="0"/>
                <w:sz w:val="18"/>
              </w:rPr>
            </w:pPr>
            <w:r>
              <w:rPr>
                <w:b w:val="0"/>
                <w:sz w:val="18"/>
              </w:rPr>
              <w:sym w:font="Wingdings" w:char="F0A8"/>
            </w:r>
            <w:r>
              <w:rPr>
                <w:b w:val="0"/>
                <w:sz w:val="18"/>
              </w:rPr>
              <w:t xml:space="preserve"> a. Pre-K</w:t>
            </w:r>
          </w:p>
        </w:tc>
      </w:tr>
      <w:tr w:rsidR="00565E9E">
        <w:tc>
          <w:tcPr>
            <w:tcW w:w="9450" w:type="dxa"/>
          </w:tcPr>
          <w:p w:rsidR="00565E9E" w:rsidRDefault="00565E9E">
            <w:pPr>
              <w:pStyle w:val="BodyText"/>
              <w:tabs>
                <w:tab w:val="left" w:pos="348"/>
                <w:tab w:val="left" w:pos="473"/>
              </w:tabs>
              <w:spacing w:before="60" w:after="60"/>
              <w:rPr>
                <w:b w:val="0"/>
                <w:sz w:val="18"/>
              </w:rPr>
            </w:pPr>
            <w:r>
              <w:rPr>
                <w:b w:val="0"/>
                <w:sz w:val="18"/>
              </w:rPr>
              <w:sym w:font="Wingdings" w:char="F0A8"/>
            </w:r>
            <w:r>
              <w:rPr>
                <w:b w:val="0"/>
                <w:sz w:val="18"/>
              </w:rPr>
              <w:t xml:space="preserve"> b. Kindergarten</w:t>
            </w:r>
          </w:p>
        </w:tc>
      </w:tr>
      <w:tr w:rsidR="00565E9E">
        <w:tc>
          <w:tcPr>
            <w:tcW w:w="9450" w:type="dxa"/>
            <w:shd w:val="clear" w:color="auto" w:fill="D9D9D9"/>
          </w:tcPr>
          <w:p w:rsidR="00565E9E" w:rsidRDefault="00565E9E">
            <w:pPr>
              <w:pStyle w:val="BodyText"/>
              <w:spacing w:before="60" w:after="60"/>
              <w:rPr>
                <w:b w:val="0"/>
                <w:sz w:val="18"/>
              </w:rPr>
            </w:pPr>
            <w:r>
              <w:rPr>
                <w:b w:val="0"/>
                <w:sz w:val="18"/>
              </w:rPr>
              <w:sym w:font="Wingdings" w:char="F0A8"/>
            </w:r>
            <w:r>
              <w:rPr>
                <w:b w:val="0"/>
                <w:sz w:val="18"/>
              </w:rPr>
              <w:t xml:space="preserve"> c. 1</w:t>
            </w:r>
            <w:r>
              <w:rPr>
                <w:b w:val="0"/>
                <w:sz w:val="18"/>
                <w:vertAlign w:val="superscript"/>
              </w:rPr>
              <w:t>st</w:t>
            </w:r>
            <w:r>
              <w:rPr>
                <w:b w:val="0"/>
                <w:sz w:val="18"/>
              </w:rPr>
              <w:t xml:space="preserve"> grade</w:t>
            </w:r>
          </w:p>
        </w:tc>
      </w:tr>
      <w:tr w:rsidR="00565E9E">
        <w:tc>
          <w:tcPr>
            <w:tcW w:w="9450" w:type="dxa"/>
          </w:tcPr>
          <w:p w:rsidR="00565E9E" w:rsidRDefault="00565E9E">
            <w:pPr>
              <w:pStyle w:val="BodyText"/>
              <w:spacing w:before="60" w:after="60"/>
              <w:rPr>
                <w:b w:val="0"/>
                <w:sz w:val="18"/>
              </w:rPr>
            </w:pPr>
            <w:r>
              <w:rPr>
                <w:b w:val="0"/>
                <w:sz w:val="18"/>
              </w:rPr>
              <w:sym w:font="Wingdings" w:char="F0A8"/>
            </w:r>
            <w:r>
              <w:rPr>
                <w:b w:val="0"/>
                <w:sz w:val="18"/>
              </w:rPr>
              <w:t xml:space="preserve"> d. 2</w:t>
            </w:r>
            <w:r>
              <w:rPr>
                <w:b w:val="0"/>
                <w:sz w:val="18"/>
                <w:vertAlign w:val="superscript"/>
              </w:rPr>
              <w:t>nd</w:t>
            </w:r>
            <w:r>
              <w:rPr>
                <w:b w:val="0"/>
                <w:sz w:val="18"/>
              </w:rPr>
              <w:t xml:space="preserve"> grade</w:t>
            </w:r>
          </w:p>
        </w:tc>
      </w:tr>
      <w:tr w:rsidR="00565E9E">
        <w:tc>
          <w:tcPr>
            <w:tcW w:w="9450" w:type="dxa"/>
            <w:shd w:val="clear" w:color="auto" w:fill="D9D9D9"/>
          </w:tcPr>
          <w:p w:rsidR="00565E9E" w:rsidRDefault="00565E9E">
            <w:pPr>
              <w:pStyle w:val="BodyText"/>
              <w:spacing w:before="60" w:after="60"/>
              <w:rPr>
                <w:b w:val="0"/>
                <w:sz w:val="18"/>
              </w:rPr>
            </w:pPr>
            <w:r>
              <w:rPr>
                <w:b w:val="0"/>
                <w:sz w:val="18"/>
              </w:rPr>
              <w:sym w:font="Wingdings" w:char="F0A8"/>
            </w:r>
            <w:r>
              <w:rPr>
                <w:b w:val="0"/>
                <w:sz w:val="18"/>
              </w:rPr>
              <w:t xml:space="preserve"> e. 3</w:t>
            </w:r>
            <w:r>
              <w:rPr>
                <w:b w:val="0"/>
                <w:sz w:val="18"/>
                <w:vertAlign w:val="superscript"/>
              </w:rPr>
              <w:t>rd</w:t>
            </w:r>
            <w:r>
              <w:rPr>
                <w:b w:val="0"/>
                <w:sz w:val="18"/>
              </w:rPr>
              <w:t xml:space="preserve"> grade</w:t>
            </w:r>
          </w:p>
        </w:tc>
      </w:tr>
      <w:tr w:rsidR="00565E9E">
        <w:tc>
          <w:tcPr>
            <w:tcW w:w="9450" w:type="dxa"/>
          </w:tcPr>
          <w:p w:rsidR="00565E9E" w:rsidRDefault="00565E9E">
            <w:pPr>
              <w:pStyle w:val="BodyText"/>
              <w:spacing w:before="60" w:after="60"/>
              <w:rPr>
                <w:b w:val="0"/>
                <w:sz w:val="18"/>
              </w:rPr>
            </w:pPr>
            <w:r>
              <w:rPr>
                <w:b w:val="0"/>
                <w:sz w:val="18"/>
              </w:rPr>
              <w:sym w:font="Wingdings" w:char="F0A8"/>
            </w:r>
            <w:r>
              <w:rPr>
                <w:b w:val="0"/>
                <w:sz w:val="18"/>
              </w:rPr>
              <w:t xml:space="preserve"> f. 4</w:t>
            </w:r>
            <w:r>
              <w:rPr>
                <w:b w:val="0"/>
                <w:sz w:val="18"/>
                <w:vertAlign w:val="superscript"/>
              </w:rPr>
              <w:t>th</w:t>
            </w:r>
            <w:r>
              <w:rPr>
                <w:b w:val="0"/>
                <w:sz w:val="18"/>
              </w:rPr>
              <w:t xml:space="preserve"> grade</w:t>
            </w:r>
          </w:p>
        </w:tc>
      </w:tr>
      <w:tr w:rsidR="00565E9E">
        <w:tc>
          <w:tcPr>
            <w:tcW w:w="9450" w:type="dxa"/>
            <w:shd w:val="clear" w:color="auto" w:fill="D9D9D9"/>
          </w:tcPr>
          <w:p w:rsidR="00565E9E" w:rsidRDefault="00565E9E">
            <w:pPr>
              <w:pStyle w:val="BodyText"/>
              <w:tabs>
                <w:tab w:val="left" w:pos="252"/>
                <w:tab w:val="left" w:pos="473"/>
              </w:tabs>
              <w:spacing w:before="60" w:after="60"/>
              <w:rPr>
                <w:b w:val="0"/>
                <w:sz w:val="18"/>
              </w:rPr>
            </w:pPr>
            <w:r>
              <w:rPr>
                <w:b w:val="0"/>
                <w:sz w:val="18"/>
              </w:rPr>
              <w:sym w:font="Wingdings" w:char="F0A8"/>
            </w:r>
            <w:r>
              <w:rPr>
                <w:b w:val="0"/>
                <w:sz w:val="18"/>
              </w:rPr>
              <w:t xml:space="preserve"> g. 5</w:t>
            </w:r>
            <w:r>
              <w:rPr>
                <w:b w:val="0"/>
                <w:sz w:val="18"/>
                <w:vertAlign w:val="superscript"/>
              </w:rPr>
              <w:t>th</w:t>
            </w:r>
            <w:r>
              <w:rPr>
                <w:b w:val="0"/>
                <w:sz w:val="18"/>
              </w:rPr>
              <w:t xml:space="preserve"> grade</w:t>
            </w:r>
          </w:p>
        </w:tc>
      </w:tr>
      <w:tr w:rsidR="00565E9E">
        <w:tc>
          <w:tcPr>
            <w:tcW w:w="9450" w:type="dxa"/>
          </w:tcPr>
          <w:p w:rsidR="00565E9E" w:rsidRDefault="00565E9E">
            <w:pPr>
              <w:pStyle w:val="BodyText"/>
              <w:spacing w:before="60" w:after="60"/>
              <w:rPr>
                <w:b w:val="0"/>
                <w:sz w:val="18"/>
              </w:rPr>
            </w:pPr>
            <w:r>
              <w:rPr>
                <w:b w:val="0"/>
                <w:sz w:val="18"/>
              </w:rPr>
              <w:sym w:font="Wingdings" w:char="F0A8"/>
            </w:r>
            <w:r>
              <w:rPr>
                <w:b w:val="0"/>
                <w:sz w:val="18"/>
              </w:rPr>
              <w:t xml:space="preserve"> h. 6</w:t>
            </w:r>
            <w:r>
              <w:rPr>
                <w:b w:val="0"/>
                <w:sz w:val="18"/>
                <w:vertAlign w:val="superscript"/>
              </w:rPr>
              <w:t>th</w:t>
            </w:r>
            <w:r>
              <w:rPr>
                <w:b w:val="0"/>
                <w:sz w:val="18"/>
              </w:rPr>
              <w:t xml:space="preserve"> grade</w:t>
            </w:r>
          </w:p>
        </w:tc>
      </w:tr>
      <w:tr w:rsidR="00565E9E">
        <w:tc>
          <w:tcPr>
            <w:tcW w:w="9450" w:type="dxa"/>
            <w:shd w:val="clear" w:color="auto" w:fill="D9D9D9"/>
          </w:tcPr>
          <w:p w:rsidR="00565E9E" w:rsidRDefault="00565E9E">
            <w:pPr>
              <w:pStyle w:val="BodyText"/>
              <w:spacing w:before="60" w:after="60"/>
              <w:rPr>
                <w:b w:val="0"/>
                <w:sz w:val="18"/>
              </w:rPr>
            </w:pPr>
            <w:r>
              <w:rPr>
                <w:b w:val="0"/>
                <w:sz w:val="18"/>
              </w:rPr>
              <w:sym w:font="Wingdings" w:char="F0A8"/>
            </w:r>
            <w:r>
              <w:rPr>
                <w:b w:val="0"/>
                <w:sz w:val="18"/>
              </w:rPr>
              <w:t xml:space="preserve"> </w:t>
            </w:r>
            <w:proofErr w:type="spellStart"/>
            <w:r>
              <w:rPr>
                <w:b w:val="0"/>
                <w:sz w:val="18"/>
              </w:rPr>
              <w:t>i</w:t>
            </w:r>
            <w:proofErr w:type="spellEnd"/>
            <w:r>
              <w:rPr>
                <w:b w:val="0"/>
                <w:sz w:val="18"/>
              </w:rPr>
              <w:t>. 7</w:t>
            </w:r>
            <w:r>
              <w:rPr>
                <w:b w:val="0"/>
                <w:sz w:val="18"/>
                <w:vertAlign w:val="superscript"/>
              </w:rPr>
              <w:t>th</w:t>
            </w:r>
            <w:r>
              <w:rPr>
                <w:b w:val="0"/>
                <w:sz w:val="18"/>
              </w:rPr>
              <w:t xml:space="preserve"> grade</w:t>
            </w:r>
          </w:p>
        </w:tc>
      </w:tr>
      <w:tr w:rsidR="00565E9E">
        <w:tc>
          <w:tcPr>
            <w:tcW w:w="9450" w:type="dxa"/>
          </w:tcPr>
          <w:p w:rsidR="00565E9E" w:rsidRDefault="00565E9E">
            <w:pPr>
              <w:pStyle w:val="BodyText"/>
              <w:spacing w:before="60" w:after="60"/>
              <w:rPr>
                <w:b w:val="0"/>
                <w:sz w:val="18"/>
              </w:rPr>
            </w:pPr>
            <w:r>
              <w:rPr>
                <w:b w:val="0"/>
                <w:sz w:val="18"/>
              </w:rPr>
              <w:sym w:font="Wingdings" w:char="F0A8"/>
            </w:r>
            <w:r>
              <w:rPr>
                <w:b w:val="0"/>
                <w:sz w:val="18"/>
              </w:rPr>
              <w:t xml:space="preserve"> j. 8</w:t>
            </w:r>
            <w:r>
              <w:rPr>
                <w:b w:val="0"/>
                <w:sz w:val="18"/>
                <w:vertAlign w:val="superscript"/>
              </w:rPr>
              <w:t>th</w:t>
            </w:r>
            <w:r>
              <w:rPr>
                <w:b w:val="0"/>
                <w:sz w:val="18"/>
              </w:rPr>
              <w:t xml:space="preserve"> grade</w:t>
            </w:r>
          </w:p>
        </w:tc>
      </w:tr>
      <w:tr w:rsidR="00565E9E">
        <w:tc>
          <w:tcPr>
            <w:tcW w:w="9450" w:type="dxa"/>
            <w:shd w:val="clear" w:color="auto" w:fill="D9D9D9"/>
          </w:tcPr>
          <w:p w:rsidR="00565E9E" w:rsidRDefault="00565E9E">
            <w:pPr>
              <w:pStyle w:val="BodyText"/>
              <w:spacing w:before="60" w:after="60"/>
              <w:rPr>
                <w:b w:val="0"/>
                <w:sz w:val="18"/>
              </w:rPr>
            </w:pPr>
            <w:r>
              <w:rPr>
                <w:b w:val="0"/>
                <w:sz w:val="18"/>
              </w:rPr>
              <w:sym w:font="Wingdings" w:char="F0A8"/>
            </w:r>
            <w:r>
              <w:rPr>
                <w:b w:val="0"/>
                <w:sz w:val="18"/>
              </w:rPr>
              <w:t xml:space="preserve"> k. 9</w:t>
            </w:r>
            <w:r>
              <w:rPr>
                <w:b w:val="0"/>
                <w:sz w:val="18"/>
                <w:vertAlign w:val="superscript"/>
              </w:rPr>
              <w:t>th</w:t>
            </w:r>
            <w:r>
              <w:rPr>
                <w:b w:val="0"/>
                <w:sz w:val="18"/>
              </w:rPr>
              <w:t xml:space="preserve"> grade</w:t>
            </w:r>
          </w:p>
        </w:tc>
      </w:tr>
      <w:tr w:rsidR="00565E9E">
        <w:tc>
          <w:tcPr>
            <w:tcW w:w="9450" w:type="dxa"/>
          </w:tcPr>
          <w:p w:rsidR="00565E9E" w:rsidRDefault="00565E9E">
            <w:pPr>
              <w:pStyle w:val="BodyText"/>
              <w:spacing w:before="60" w:after="60"/>
              <w:rPr>
                <w:b w:val="0"/>
                <w:sz w:val="18"/>
              </w:rPr>
            </w:pPr>
            <w:r>
              <w:rPr>
                <w:b w:val="0"/>
                <w:sz w:val="18"/>
              </w:rPr>
              <w:sym w:font="Wingdings" w:char="F0A8"/>
            </w:r>
            <w:r>
              <w:rPr>
                <w:b w:val="0"/>
                <w:sz w:val="18"/>
              </w:rPr>
              <w:t xml:space="preserve"> l. 10</w:t>
            </w:r>
            <w:r>
              <w:rPr>
                <w:b w:val="0"/>
                <w:sz w:val="18"/>
                <w:vertAlign w:val="superscript"/>
              </w:rPr>
              <w:t>th</w:t>
            </w:r>
            <w:r>
              <w:rPr>
                <w:b w:val="0"/>
                <w:sz w:val="18"/>
              </w:rPr>
              <w:t xml:space="preserve"> grade</w:t>
            </w:r>
          </w:p>
        </w:tc>
      </w:tr>
      <w:tr w:rsidR="00565E9E">
        <w:tc>
          <w:tcPr>
            <w:tcW w:w="9450" w:type="dxa"/>
            <w:shd w:val="clear" w:color="auto" w:fill="D9D9D9"/>
          </w:tcPr>
          <w:p w:rsidR="00565E9E" w:rsidRDefault="00565E9E">
            <w:pPr>
              <w:pStyle w:val="BodyText"/>
              <w:spacing w:before="60" w:after="60"/>
              <w:rPr>
                <w:b w:val="0"/>
                <w:sz w:val="18"/>
              </w:rPr>
            </w:pPr>
            <w:r>
              <w:rPr>
                <w:b w:val="0"/>
                <w:sz w:val="18"/>
              </w:rPr>
              <w:sym w:font="Wingdings" w:char="F0A8"/>
            </w:r>
            <w:r>
              <w:rPr>
                <w:b w:val="0"/>
                <w:sz w:val="18"/>
              </w:rPr>
              <w:t xml:space="preserve"> m. </w:t>
            </w:r>
            <w:r w:rsidRPr="00CA2B56">
              <w:rPr>
                <w:b w:val="0"/>
                <w:sz w:val="18"/>
                <w:highlight w:val="yellow"/>
                <w:rPrChange w:id="4" w:author="Casey Smith" w:date="2010-11-21T14:33:00Z">
                  <w:rPr>
                    <w:b w:val="0"/>
                    <w:sz w:val="18"/>
                  </w:rPr>
                </w:rPrChange>
              </w:rPr>
              <w:t>11</w:t>
            </w:r>
            <w:r w:rsidRPr="00CA2B56">
              <w:rPr>
                <w:b w:val="0"/>
                <w:sz w:val="18"/>
                <w:highlight w:val="yellow"/>
                <w:vertAlign w:val="superscript"/>
                <w:rPrChange w:id="5" w:author="Casey Smith" w:date="2010-11-21T14:33:00Z">
                  <w:rPr>
                    <w:b w:val="0"/>
                    <w:sz w:val="18"/>
                    <w:vertAlign w:val="superscript"/>
                  </w:rPr>
                </w:rPrChange>
              </w:rPr>
              <w:t>th</w:t>
            </w:r>
            <w:r w:rsidRPr="00CA2B56">
              <w:rPr>
                <w:b w:val="0"/>
                <w:sz w:val="18"/>
                <w:highlight w:val="yellow"/>
                <w:rPrChange w:id="6" w:author="Casey Smith" w:date="2010-11-21T14:33:00Z">
                  <w:rPr>
                    <w:b w:val="0"/>
                    <w:sz w:val="18"/>
                  </w:rPr>
                </w:rPrChange>
              </w:rPr>
              <w:t xml:space="preserve"> grade</w:t>
            </w:r>
          </w:p>
        </w:tc>
      </w:tr>
      <w:tr w:rsidR="00565E9E">
        <w:tc>
          <w:tcPr>
            <w:tcW w:w="9450" w:type="dxa"/>
          </w:tcPr>
          <w:p w:rsidR="00565E9E" w:rsidRDefault="00565E9E">
            <w:pPr>
              <w:pStyle w:val="BodyText"/>
              <w:spacing w:before="60" w:after="60"/>
              <w:rPr>
                <w:b w:val="0"/>
                <w:sz w:val="18"/>
              </w:rPr>
            </w:pPr>
            <w:r>
              <w:rPr>
                <w:b w:val="0"/>
                <w:sz w:val="18"/>
              </w:rPr>
              <w:sym w:font="Wingdings" w:char="F0A8"/>
            </w:r>
            <w:r>
              <w:rPr>
                <w:b w:val="0"/>
                <w:sz w:val="18"/>
              </w:rPr>
              <w:t xml:space="preserve"> n. 12</w:t>
            </w:r>
            <w:r>
              <w:rPr>
                <w:b w:val="0"/>
                <w:sz w:val="18"/>
                <w:vertAlign w:val="superscript"/>
              </w:rPr>
              <w:t>th</w:t>
            </w:r>
            <w:r>
              <w:rPr>
                <w:b w:val="0"/>
                <w:sz w:val="18"/>
              </w:rPr>
              <w:t xml:space="preserve"> grade</w:t>
            </w:r>
          </w:p>
        </w:tc>
      </w:tr>
      <w:tr w:rsidR="00565E9E">
        <w:tc>
          <w:tcPr>
            <w:tcW w:w="9450" w:type="dxa"/>
            <w:shd w:val="clear" w:color="auto" w:fill="D9D9D9"/>
          </w:tcPr>
          <w:p w:rsidR="00565E9E" w:rsidRDefault="00565E9E">
            <w:pPr>
              <w:pStyle w:val="BodyText"/>
              <w:spacing w:before="60" w:after="60"/>
              <w:ind w:right="-108"/>
              <w:rPr>
                <w:b w:val="0"/>
                <w:sz w:val="18"/>
              </w:rPr>
            </w:pPr>
            <w:r>
              <w:rPr>
                <w:b w:val="0"/>
                <w:sz w:val="18"/>
              </w:rPr>
              <w:sym w:font="Wingdings" w:char="F0A8"/>
            </w:r>
            <w:r>
              <w:rPr>
                <w:b w:val="0"/>
                <w:sz w:val="18"/>
              </w:rPr>
              <w:t xml:space="preserve"> o. Ungraded</w:t>
            </w:r>
          </w:p>
        </w:tc>
      </w:tr>
    </w:tbl>
    <w:p w:rsidR="00565E9E" w:rsidRDefault="00565E9E">
      <w:pPr>
        <w:spacing w:before="60" w:after="60"/>
        <w:rPr>
          <w:rFonts w:ascii="Arial" w:hAnsi="Arial"/>
          <w:sz w:val="18"/>
        </w:rPr>
      </w:pPr>
    </w:p>
    <w:p w:rsidR="00565E9E" w:rsidRDefault="00565E9E">
      <w:pPr>
        <w:tabs>
          <w:tab w:val="left" w:pos="3600"/>
          <w:tab w:val="left" w:pos="6660"/>
        </w:tabs>
        <w:ind w:left="270"/>
        <w:rPr>
          <w:rFonts w:ascii="Arial" w:hAnsi="Arial"/>
          <w:sz w:val="18"/>
        </w:rPr>
      </w:pP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450"/>
        <w:tblGridChange w:id="7">
          <w:tblGrid>
            <w:gridCol w:w="9450"/>
          </w:tblGrid>
        </w:tblGridChange>
      </w:tblGrid>
      <w:tr w:rsidR="00565E9E">
        <w:tc>
          <w:tcPr>
            <w:tcW w:w="9450" w:type="dxa"/>
            <w:shd w:val="clear" w:color="auto" w:fill="B3B3B3"/>
          </w:tcPr>
          <w:p w:rsidR="00565E9E" w:rsidRDefault="00565E9E">
            <w:pPr>
              <w:pStyle w:val="BodyText"/>
              <w:spacing w:before="60" w:after="60"/>
              <w:rPr>
                <w:sz w:val="18"/>
                <w:shd w:val="clear" w:color="auto" w:fill="FFFFFF"/>
              </w:rPr>
            </w:pPr>
            <w:r>
              <w:rPr>
                <w:sz w:val="18"/>
                <w:shd w:val="clear" w:color="auto" w:fill="FFFFFF"/>
              </w:rPr>
              <w:t>T3</w:t>
            </w:r>
          </w:p>
          <w:p w:rsidR="00565E9E" w:rsidRDefault="00565E9E">
            <w:pPr>
              <w:spacing w:before="60" w:after="60"/>
              <w:rPr>
                <w:rFonts w:ascii="Arial" w:hAnsi="Arial"/>
                <w:b/>
                <w:sz w:val="18"/>
              </w:rPr>
            </w:pPr>
          </w:p>
          <w:p w:rsidR="00565E9E" w:rsidRDefault="00565E9E">
            <w:pPr>
              <w:spacing w:before="60" w:after="60"/>
              <w:rPr>
                <w:rFonts w:ascii="Arial" w:hAnsi="Arial"/>
                <w:sz w:val="18"/>
              </w:rPr>
            </w:pPr>
            <w:r>
              <w:rPr>
                <w:rFonts w:ascii="Arial" w:hAnsi="Arial"/>
                <w:sz w:val="18"/>
              </w:rPr>
              <w:t>Which subject(s) do you teach?</w:t>
            </w:r>
          </w:p>
          <w:p w:rsidR="00565E9E" w:rsidRDefault="00565E9E">
            <w:pPr>
              <w:spacing w:before="60" w:after="60"/>
              <w:rPr>
                <w:rFonts w:ascii="Arial" w:hAnsi="Arial"/>
                <w:sz w:val="18"/>
              </w:rPr>
            </w:pPr>
            <w:r>
              <w:rPr>
                <w:rFonts w:ascii="Arial" w:hAnsi="Arial"/>
                <w:sz w:val="18"/>
              </w:rPr>
              <w:t xml:space="preserve">(Check all that apply) </w:t>
            </w:r>
          </w:p>
          <w:p w:rsidR="00565E9E" w:rsidRDefault="00565E9E">
            <w:pPr>
              <w:spacing w:before="60" w:after="60"/>
              <w:rPr>
                <w:rFonts w:ascii="Arial" w:hAnsi="Arial"/>
                <w:sz w:val="18"/>
              </w:rPr>
            </w:pPr>
          </w:p>
        </w:tc>
      </w:tr>
      <w:tr w:rsidR="00565E9E">
        <w:tc>
          <w:tcPr>
            <w:tcW w:w="9450" w:type="dxa"/>
            <w:shd w:val="clear" w:color="auto" w:fill="D9D9D9"/>
          </w:tcPr>
          <w:p w:rsidR="00565E9E" w:rsidRDefault="00565E9E">
            <w:pPr>
              <w:spacing w:before="60" w:after="60"/>
              <w:rPr>
                <w:rFonts w:ascii="Arial" w:hAnsi="Arial"/>
                <w:sz w:val="18"/>
              </w:rPr>
            </w:pPr>
            <w:r>
              <w:rPr>
                <w:sz w:val="18"/>
              </w:rPr>
              <w:sym w:font="Wingdings" w:char="F0A8"/>
            </w:r>
            <w:r>
              <w:rPr>
                <w:rFonts w:ascii="Arial" w:hAnsi="Arial"/>
                <w:sz w:val="18"/>
              </w:rPr>
              <w:t xml:space="preserve"> a. General Elementary (all subjects)  </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ExChange w:id="8" w:author="Casey Smith" w:date="2010-11-21T14:33: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Ex>
          </w:tblPrExChange>
        </w:tblPrEx>
        <w:tc>
          <w:tcPr>
            <w:tcW w:w="9450" w:type="dxa"/>
            <w:shd w:val="clear" w:color="auto" w:fill="FFFF00"/>
            <w:tcPrChange w:id="9" w:author="Casey Smith" w:date="2010-11-21T14:33:00Z">
              <w:tcPr>
                <w:tcW w:w="9450" w:type="dxa"/>
                <w:shd w:val="clear" w:color="auto" w:fill="FFFFFF"/>
              </w:tcPr>
            </w:tcPrChange>
          </w:tcPr>
          <w:p w:rsidR="00565E9E" w:rsidRDefault="00565E9E">
            <w:pPr>
              <w:spacing w:before="60" w:after="60"/>
              <w:rPr>
                <w:rFonts w:ascii="Arial" w:hAnsi="Arial"/>
                <w:sz w:val="18"/>
              </w:rPr>
            </w:pPr>
            <w:r>
              <w:rPr>
                <w:sz w:val="18"/>
              </w:rPr>
              <w:sym w:font="Wingdings" w:char="F0A8"/>
            </w:r>
            <w:r>
              <w:rPr>
                <w:rFonts w:ascii="Arial" w:hAnsi="Arial"/>
                <w:sz w:val="18"/>
              </w:rPr>
              <w:t xml:space="preserve"> b. </w:t>
            </w:r>
            <w:r w:rsidRPr="00CA2B56">
              <w:rPr>
                <w:rFonts w:ascii="Arial" w:hAnsi="Arial"/>
                <w:sz w:val="18"/>
                <w:highlight w:val="yellow"/>
                <w:rPrChange w:id="10" w:author="Casey Smith" w:date="2010-11-21T14:33:00Z">
                  <w:rPr>
                    <w:rFonts w:ascii="Arial" w:hAnsi="Arial"/>
                    <w:sz w:val="18"/>
                  </w:rPr>
                </w:rPrChange>
              </w:rPr>
              <w:t>Mathematics</w:t>
            </w:r>
            <w:r>
              <w:rPr>
                <w:rFonts w:ascii="Arial" w:hAnsi="Arial"/>
                <w:sz w:val="18"/>
              </w:rPr>
              <w:t xml:space="preserve">  </w:t>
            </w:r>
          </w:p>
        </w:tc>
      </w:tr>
      <w:tr w:rsidR="00565E9E">
        <w:tc>
          <w:tcPr>
            <w:tcW w:w="9450" w:type="dxa"/>
            <w:shd w:val="clear" w:color="auto" w:fill="D9D9D9"/>
          </w:tcPr>
          <w:p w:rsidR="00565E9E" w:rsidRDefault="00565E9E">
            <w:pPr>
              <w:spacing w:before="60" w:after="60"/>
              <w:rPr>
                <w:rFonts w:ascii="Arial" w:hAnsi="Arial"/>
                <w:sz w:val="18"/>
              </w:rPr>
            </w:pPr>
            <w:r>
              <w:rPr>
                <w:sz w:val="18"/>
              </w:rPr>
              <w:sym w:font="Wingdings" w:char="F0A8"/>
            </w:r>
            <w:r>
              <w:rPr>
                <w:rFonts w:ascii="Arial" w:hAnsi="Arial"/>
                <w:sz w:val="18"/>
              </w:rPr>
              <w:t xml:space="preserve"> c. Science  </w:t>
            </w:r>
          </w:p>
        </w:tc>
      </w:tr>
      <w:tr w:rsidR="00565E9E">
        <w:tc>
          <w:tcPr>
            <w:tcW w:w="9450" w:type="dxa"/>
            <w:shd w:val="clear" w:color="auto" w:fill="FFFFFF"/>
          </w:tcPr>
          <w:p w:rsidR="00565E9E" w:rsidRDefault="00565E9E">
            <w:pPr>
              <w:spacing w:before="60" w:after="60"/>
              <w:rPr>
                <w:rFonts w:ascii="Arial" w:hAnsi="Arial"/>
                <w:sz w:val="18"/>
              </w:rPr>
            </w:pPr>
            <w:r>
              <w:rPr>
                <w:sz w:val="18"/>
              </w:rPr>
              <w:sym w:font="Wingdings" w:char="F0A8"/>
            </w:r>
            <w:r>
              <w:rPr>
                <w:rFonts w:ascii="Arial" w:hAnsi="Arial"/>
                <w:sz w:val="18"/>
              </w:rPr>
              <w:t xml:space="preserve"> d. English</w:t>
            </w:r>
          </w:p>
        </w:tc>
      </w:tr>
      <w:tr w:rsidR="00565E9E">
        <w:tc>
          <w:tcPr>
            <w:tcW w:w="9450" w:type="dxa"/>
            <w:shd w:val="clear" w:color="auto" w:fill="D9D9D9"/>
          </w:tcPr>
          <w:p w:rsidR="00565E9E" w:rsidRDefault="00565E9E">
            <w:pPr>
              <w:spacing w:before="60" w:after="60"/>
              <w:rPr>
                <w:rFonts w:ascii="Arial" w:hAnsi="Arial"/>
                <w:sz w:val="18"/>
              </w:rPr>
            </w:pPr>
            <w:r>
              <w:rPr>
                <w:sz w:val="18"/>
              </w:rPr>
              <w:sym w:font="Wingdings" w:char="F0A8"/>
            </w:r>
            <w:r>
              <w:rPr>
                <w:rFonts w:ascii="Arial" w:hAnsi="Arial"/>
                <w:sz w:val="18"/>
              </w:rPr>
              <w:t xml:space="preserve"> e. History/Social Sciences</w:t>
            </w:r>
          </w:p>
        </w:tc>
      </w:tr>
      <w:tr w:rsidR="00565E9E">
        <w:tc>
          <w:tcPr>
            <w:tcW w:w="9450" w:type="dxa"/>
            <w:shd w:val="clear" w:color="auto" w:fill="FFFFFF"/>
          </w:tcPr>
          <w:p w:rsidR="00565E9E" w:rsidRDefault="00565E9E">
            <w:pPr>
              <w:spacing w:before="60" w:after="60"/>
              <w:rPr>
                <w:rFonts w:ascii="Arial" w:hAnsi="Arial"/>
                <w:sz w:val="18"/>
              </w:rPr>
            </w:pPr>
            <w:r>
              <w:rPr>
                <w:sz w:val="18"/>
              </w:rPr>
              <w:sym w:font="Wingdings" w:char="F0A8"/>
            </w:r>
            <w:r>
              <w:rPr>
                <w:rFonts w:ascii="Arial" w:hAnsi="Arial"/>
                <w:sz w:val="18"/>
              </w:rPr>
              <w:t xml:space="preserve"> f. The Arts</w:t>
            </w:r>
          </w:p>
        </w:tc>
      </w:tr>
      <w:tr w:rsidR="00565E9E">
        <w:tc>
          <w:tcPr>
            <w:tcW w:w="9450" w:type="dxa"/>
            <w:shd w:val="clear" w:color="auto" w:fill="D9D9D9"/>
          </w:tcPr>
          <w:p w:rsidR="00565E9E" w:rsidRDefault="00565E9E">
            <w:pPr>
              <w:spacing w:before="60" w:after="60"/>
              <w:rPr>
                <w:rFonts w:ascii="Arial" w:hAnsi="Arial"/>
                <w:sz w:val="18"/>
              </w:rPr>
            </w:pPr>
            <w:r>
              <w:rPr>
                <w:sz w:val="18"/>
              </w:rPr>
              <w:sym w:font="Wingdings" w:char="F0A8"/>
            </w:r>
            <w:r>
              <w:rPr>
                <w:rFonts w:ascii="Arial" w:hAnsi="Arial"/>
                <w:sz w:val="18"/>
              </w:rPr>
              <w:t xml:space="preserve"> g. Foreign Languages</w:t>
            </w:r>
          </w:p>
        </w:tc>
      </w:tr>
      <w:tr w:rsidR="00565E9E">
        <w:tc>
          <w:tcPr>
            <w:tcW w:w="9450" w:type="dxa"/>
            <w:shd w:val="clear" w:color="auto" w:fill="FFFFFF"/>
          </w:tcPr>
          <w:p w:rsidR="00565E9E" w:rsidRDefault="00565E9E">
            <w:pPr>
              <w:spacing w:before="60" w:after="60"/>
              <w:rPr>
                <w:rFonts w:ascii="Arial" w:hAnsi="Arial"/>
                <w:sz w:val="18"/>
              </w:rPr>
            </w:pPr>
            <w:r>
              <w:rPr>
                <w:sz w:val="18"/>
              </w:rPr>
              <w:sym w:font="Wingdings" w:char="F0A8"/>
            </w:r>
            <w:r>
              <w:rPr>
                <w:rFonts w:ascii="Arial" w:hAnsi="Arial"/>
                <w:sz w:val="18"/>
              </w:rPr>
              <w:t xml:space="preserve"> h. PE/Health</w:t>
            </w:r>
          </w:p>
        </w:tc>
      </w:tr>
      <w:tr w:rsidR="00565E9E">
        <w:tc>
          <w:tcPr>
            <w:tcW w:w="9450" w:type="dxa"/>
            <w:shd w:val="clear" w:color="auto" w:fill="D9D9D9"/>
          </w:tcPr>
          <w:p w:rsidR="00565E9E" w:rsidRDefault="00565E9E">
            <w:pPr>
              <w:spacing w:before="60" w:after="60"/>
              <w:rPr>
                <w:rFonts w:ascii="Arial" w:hAnsi="Arial"/>
                <w:sz w:val="18"/>
              </w:rPr>
            </w:pPr>
            <w:r>
              <w:rPr>
                <w:sz w:val="18"/>
              </w:rPr>
              <w:sym w:font="Wingdings" w:char="F0A8"/>
            </w:r>
            <w:r>
              <w:rPr>
                <w:rFonts w:ascii="Arial" w:hAnsi="Arial"/>
                <w:sz w:val="18"/>
              </w:rPr>
              <w:t xml:space="preserve"> </w:t>
            </w:r>
            <w:proofErr w:type="spellStart"/>
            <w:r>
              <w:rPr>
                <w:rFonts w:ascii="Arial" w:hAnsi="Arial"/>
                <w:sz w:val="18"/>
              </w:rPr>
              <w:t>i</w:t>
            </w:r>
            <w:proofErr w:type="spellEnd"/>
            <w:r>
              <w:rPr>
                <w:rFonts w:ascii="Arial" w:hAnsi="Arial"/>
                <w:sz w:val="18"/>
              </w:rPr>
              <w:t>. Special Ed.</w:t>
            </w:r>
          </w:p>
        </w:tc>
      </w:tr>
    </w:tbl>
    <w:p w:rsidR="00565E9E" w:rsidRDefault="00565E9E">
      <w:pPr>
        <w:rPr>
          <w:rFonts w:ascii="Arial" w:hAnsi="Arial"/>
          <w:sz w:val="18"/>
        </w:rPr>
      </w:pPr>
    </w:p>
    <w:p w:rsidR="00565E9E" w:rsidRDefault="00565E9E">
      <w:pPr>
        <w:rPr>
          <w:rFonts w:ascii="Arial" w:hAnsi="Arial"/>
          <w:sz w:val="18"/>
        </w:rPr>
      </w:pPr>
    </w:p>
    <w:p w:rsidR="00565E9E" w:rsidRDefault="00565E9E">
      <w:pPr>
        <w:rPr>
          <w:rFonts w:ascii="Arial" w:hAnsi="Arial"/>
          <w:sz w:val="18"/>
        </w:rPr>
      </w:pPr>
    </w:p>
    <w:p w:rsidR="00565E9E" w:rsidRDefault="00565E9E">
      <w:pPr>
        <w:rPr>
          <w:rFonts w:ascii="Arial" w:hAnsi="Arial"/>
          <w:sz w:val="18"/>
        </w:rPr>
      </w:pP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T4</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r>
              <w:rPr>
                <w:rFonts w:ascii="Arial" w:hAnsi="Arial"/>
                <w:sz w:val="18"/>
              </w:rPr>
              <w:t>Including this school year, how many years have you taught?</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p>
        </w:tc>
      </w:tr>
      <w:tr w:rsidR="00565E9E">
        <w:tblPrEx>
          <w:tblCellMar>
            <w:top w:w="0" w:type="dxa"/>
            <w:bottom w:w="0" w:type="dxa"/>
          </w:tblCellMar>
        </w:tblPrEx>
        <w:tc>
          <w:tcPr>
            <w:tcW w:w="9450" w:type="dxa"/>
            <w:shd w:val="clear" w:color="auto" w:fill="D9D9D9"/>
          </w:tcPr>
          <w:p w:rsidR="00565E9E" w:rsidRDefault="00CA2B56" w:rsidP="00CA2B56">
            <w:pPr>
              <w:spacing w:before="60" w:after="60"/>
              <w:ind w:right="-634"/>
              <w:rPr>
                <w:rFonts w:ascii="Arial" w:hAnsi="Arial"/>
                <w:sz w:val="18"/>
              </w:rPr>
            </w:pPr>
            <w:ins w:id="11" w:author="Casey Smith" w:date="2010-11-21T14:33:00Z">
              <w:r>
                <w:rPr>
                  <w:rFonts w:ascii="Arial" w:hAnsi="Arial"/>
                  <w:sz w:val="32"/>
                </w:rPr>
                <w:t>06</w:t>
              </w:r>
            </w:ins>
            <w:del w:id="12" w:author="Casey Smith" w:date="2010-11-21T14:33:00Z">
              <w:r w:rsidR="00565E9E" w:rsidDel="00CA2B56">
                <w:rPr>
                  <w:rFonts w:ascii="Arial" w:hAnsi="Arial"/>
                  <w:sz w:val="32"/>
                </w:rPr>
                <w:sym w:font="Wingdings" w:char="F0A8"/>
              </w:r>
              <w:r w:rsidR="00565E9E" w:rsidDel="00CA2B56">
                <w:rPr>
                  <w:rFonts w:ascii="Arial" w:hAnsi="Arial"/>
                  <w:sz w:val="32"/>
                </w:rPr>
                <w:sym w:font="Wingdings" w:char="F0A8"/>
              </w:r>
            </w:del>
          </w:p>
        </w:tc>
      </w:tr>
    </w:tbl>
    <w:p w:rsidR="00565E9E" w:rsidRDefault="00565E9E">
      <w:pPr>
        <w:ind w:left="-630" w:right="-630"/>
        <w:rPr>
          <w:rFonts w:ascii="Arial" w:hAnsi="Arial"/>
          <w:sz w:val="18"/>
        </w:rPr>
      </w:pPr>
    </w:p>
    <w:p w:rsidR="00565E9E" w:rsidRDefault="00565E9E">
      <w:pPr>
        <w:rPr>
          <w:rFonts w:ascii="Arial" w:hAnsi="Arial"/>
          <w:sz w:val="18"/>
        </w:rPr>
      </w:pPr>
    </w:p>
    <w:p w:rsidR="00565E9E" w:rsidRDefault="00565E9E">
      <w:pPr>
        <w:ind w:left="270"/>
        <w:rPr>
          <w:rFonts w:ascii="Arial" w:hAnsi="Arial"/>
          <w:sz w:val="18"/>
        </w:rPr>
      </w:pPr>
    </w:p>
    <w:p w:rsidR="00565E9E" w:rsidRDefault="00565E9E">
      <w:pPr>
        <w:tabs>
          <w:tab w:val="left" w:pos="3600"/>
          <w:tab w:val="left" w:pos="6660"/>
        </w:tabs>
        <w:rPr>
          <w:rFonts w:ascii="Arial" w:hAnsi="Arial"/>
          <w:sz w:val="18"/>
        </w:rPr>
      </w:pP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T5</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r>
              <w:rPr>
                <w:rFonts w:ascii="Arial" w:hAnsi="Arial"/>
                <w:sz w:val="18"/>
              </w:rPr>
              <w:t>Including this school year, how many years have you taught at your current school?</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32"/>
              </w:rPr>
              <w:sym w:font="Wingdings" w:char="F0A8"/>
            </w:r>
            <w:r>
              <w:rPr>
                <w:rFonts w:ascii="Arial" w:hAnsi="Arial"/>
                <w:sz w:val="32"/>
              </w:rPr>
              <w:sym w:font="Wingdings" w:char="F0A8"/>
            </w:r>
            <w:ins w:id="13" w:author="Casey Smith" w:date="2010-11-21T14:34:00Z">
              <w:r w:rsidR="00CA2B56">
                <w:rPr>
                  <w:rFonts w:ascii="Arial" w:hAnsi="Arial"/>
                  <w:sz w:val="32"/>
                </w:rPr>
                <w:t>04</w:t>
              </w:r>
            </w:ins>
          </w:p>
        </w:tc>
      </w:tr>
    </w:tbl>
    <w:p w:rsidR="00565E9E" w:rsidRDefault="00565E9E">
      <w:pPr>
        <w:tabs>
          <w:tab w:val="left" w:pos="90"/>
        </w:tabs>
        <w:spacing w:before="60" w:after="60"/>
        <w:ind w:left="270"/>
        <w:rPr>
          <w:rFonts w:ascii="Arial" w:hAnsi="Arial"/>
          <w:sz w:val="18"/>
        </w:rPr>
      </w:pPr>
    </w:p>
    <w:p w:rsidR="00565E9E" w:rsidRDefault="00565E9E">
      <w:pPr>
        <w:tabs>
          <w:tab w:val="left" w:pos="90"/>
          <w:tab w:val="left" w:pos="180"/>
          <w:tab w:val="left" w:pos="270"/>
        </w:tabs>
        <w:rPr>
          <w:rFonts w:ascii="Arial" w:hAnsi="Arial"/>
          <w:sz w:val="18"/>
        </w:rPr>
      </w:pPr>
      <w:r>
        <w:rPr>
          <w:rFonts w:ascii="Arial" w:hAnsi="Arial"/>
          <w:sz w:val="18"/>
        </w:rPr>
        <w:tab/>
        <w:t xml:space="preserve">    </w:t>
      </w:r>
    </w:p>
    <w:p w:rsidR="00565E9E" w:rsidRDefault="00565E9E">
      <w:pPr>
        <w:tabs>
          <w:tab w:val="left" w:pos="90"/>
          <w:tab w:val="left" w:pos="180"/>
          <w:tab w:val="left" w:pos="270"/>
        </w:tabs>
        <w:ind w:left="270"/>
        <w:rPr>
          <w:rFonts w:ascii="Arial" w:hAnsi="Arial"/>
          <w:sz w:val="18"/>
        </w:rPr>
      </w:pPr>
      <w:r>
        <w:rPr>
          <w:rFonts w:ascii="Arial" w:hAnsi="Arial"/>
          <w:sz w:val="18"/>
        </w:rPr>
        <w:br w:type="page"/>
      </w:r>
    </w:p>
    <w:p w:rsidR="00565E9E" w:rsidRDefault="00565E9E">
      <w:pPr>
        <w:tabs>
          <w:tab w:val="left" w:pos="90"/>
          <w:tab w:val="left" w:pos="180"/>
          <w:tab w:val="left" w:pos="270"/>
        </w:tabs>
        <w:ind w:left="270"/>
        <w:rPr>
          <w:rFonts w:ascii="Arial" w:hAnsi="Arial"/>
          <w:sz w:val="18"/>
        </w:rPr>
      </w:pP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14">
          <w:tblGrid>
            <w:gridCol w:w="9450"/>
          </w:tblGrid>
        </w:tblGridChange>
      </w:tblGrid>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T6</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r>
              <w:rPr>
                <w:rFonts w:ascii="Arial" w:hAnsi="Arial"/>
                <w:sz w:val="18"/>
              </w:rPr>
              <w:t>Taking into account professional and personal use, how often do you typically use the Internet from home?</w:t>
            </w:r>
          </w:p>
          <w:p w:rsidR="00565E9E" w:rsidRDefault="00565E9E">
            <w:pPr>
              <w:spacing w:before="60" w:after="60"/>
              <w:ind w:right="-630"/>
              <w:rPr>
                <w:rFonts w:ascii="Arial" w:hAnsi="Arial"/>
                <w:sz w:val="18"/>
              </w:rPr>
            </w:pPr>
            <w:r>
              <w:rPr>
                <w:rFonts w:ascii="Arial" w:hAnsi="Arial"/>
                <w:sz w:val="18"/>
              </w:rPr>
              <w:t>(Select one)</w:t>
            </w:r>
          </w:p>
          <w:p w:rsidR="00565E9E" w:rsidRDefault="00565E9E">
            <w:pPr>
              <w:spacing w:before="60" w:after="60"/>
              <w:ind w:right="-630"/>
              <w:rPr>
                <w:rFonts w:ascii="Arial" w:hAnsi="Arial"/>
                <w:sz w:val="18"/>
              </w:rPr>
            </w:pP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15" w:author="Casey Smith" w:date="2010-11-21T14:3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16" w:author="Casey Smith" w:date="2010-11-21T14:34:00Z">
              <w:tcPr>
                <w:tcW w:w="9450" w:type="dxa"/>
                <w:shd w:val="clear" w:color="auto" w:fill="D9D9D9"/>
              </w:tcPr>
            </w:tcPrChange>
          </w:tcPr>
          <w:p w:rsidR="00565E9E" w:rsidRDefault="00565E9E">
            <w:pPr>
              <w:spacing w:before="60" w:after="60"/>
              <w:ind w:right="-634"/>
              <w:rPr>
                <w:rFonts w:ascii="Arial" w:hAnsi="Arial"/>
                <w:sz w:val="18"/>
              </w:rPr>
            </w:pPr>
            <w:r>
              <w:rPr>
                <w:rFonts w:ascii="Arial" w:hAnsi="Arial"/>
                <w:sz w:val="18"/>
              </w:rPr>
              <w:t>O Daily or almost daily</w:t>
            </w:r>
          </w:p>
        </w:tc>
      </w:tr>
      <w:tr w:rsidR="00565E9E">
        <w:tblPrEx>
          <w:tblCellMar>
            <w:top w:w="0" w:type="dxa"/>
            <w:bottom w:w="0" w:type="dxa"/>
          </w:tblCellMar>
        </w:tblPrEx>
        <w:tc>
          <w:tcPr>
            <w:tcW w:w="9450" w:type="dxa"/>
          </w:tcPr>
          <w:p w:rsidR="00565E9E" w:rsidRDefault="00565E9E">
            <w:pPr>
              <w:spacing w:before="60" w:after="60"/>
              <w:ind w:right="-634"/>
              <w:rPr>
                <w:rFonts w:ascii="Arial" w:hAnsi="Arial"/>
                <w:sz w:val="18"/>
              </w:rPr>
            </w:pPr>
            <w:r>
              <w:rPr>
                <w:rFonts w:ascii="Arial" w:hAnsi="Arial"/>
                <w:sz w:val="18"/>
              </w:rPr>
              <w:t>O One or more times per week</w:t>
            </w: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One or more times per month</w:t>
            </w:r>
          </w:p>
        </w:tc>
      </w:tr>
      <w:tr w:rsidR="00565E9E">
        <w:tblPrEx>
          <w:tblCellMar>
            <w:top w:w="0" w:type="dxa"/>
            <w:bottom w:w="0" w:type="dxa"/>
          </w:tblCellMar>
        </w:tblPrEx>
        <w:tc>
          <w:tcPr>
            <w:tcW w:w="9450" w:type="dxa"/>
          </w:tcPr>
          <w:p w:rsidR="00565E9E" w:rsidRDefault="00565E9E">
            <w:pPr>
              <w:spacing w:before="60" w:after="60"/>
              <w:ind w:right="-634"/>
              <w:rPr>
                <w:rFonts w:ascii="Arial" w:hAnsi="Arial"/>
                <w:sz w:val="18"/>
              </w:rPr>
            </w:pPr>
            <w:r>
              <w:rPr>
                <w:rFonts w:ascii="Arial" w:hAnsi="Arial"/>
                <w:sz w:val="18"/>
              </w:rPr>
              <w:t>O Less than monthly</w:t>
            </w: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Never</w:t>
            </w:r>
          </w:p>
        </w:tc>
      </w:tr>
    </w:tbl>
    <w:p w:rsidR="00565E9E" w:rsidRDefault="00565E9E">
      <w:pPr>
        <w:tabs>
          <w:tab w:val="left" w:pos="90"/>
          <w:tab w:val="left" w:pos="180"/>
          <w:tab w:val="left" w:pos="270"/>
        </w:tabs>
        <w:rPr>
          <w:rFonts w:ascii="Arial" w:hAnsi="Arial"/>
          <w:sz w:val="18"/>
        </w:rPr>
      </w:pPr>
    </w:p>
    <w:p w:rsidR="00565E9E" w:rsidRDefault="00565E9E">
      <w:pPr>
        <w:tabs>
          <w:tab w:val="left" w:pos="90"/>
        </w:tabs>
        <w:ind w:left="270"/>
        <w:rPr>
          <w:rFonts w:ascii="Arial" w:hAnsi="Arial"/>
          <w:sz w:val="18"/>
        </w:rPr>
      </w:pPr>
    </w:p>
    <w:p w:rsidR="00565E9E" w:rsidRDefault="00565E9E">
      <w:pPr>
        <w:tabs>
          <w:tab w:val="left" w:pos="90"/>
        </w:tabs>
        <w:ind w:left="270"/>
        <w:rPr>
          <w:rFonts w:ascii="Arial" w:hAnsi="Arial"/>
          <w:sz w:val="18"/>
        </w:rPr>
      </w:pPr>
    </w:p>
    <w:p w:rsidR="00565E9E" w:rsidRDefault="00565E9E">
      <w:pPr>
        <w:pStyle w:val="BodyText"/>
        <w:ind w:left="270" w:right="-360"/>
        <w:jc w:val="center"/>
        <w:rPr>
          <w:sz w:val="18"/>
        </w:rPr>
      </w:pPr>
      <w:r>
        <w:rPr>
          <w:sz w:val="18"/>
        </w:rPr>
        <w:t>S1-1</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17">
          <w:tblGrid>
            <w:gridCol w:w="9450"/>
          </w:tblGrid>
        </w:tblGridChange>
      </w:tblGrid>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T7</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r>
              <w:rPr>
                <w:rFonts w:ascii="Arial" w:hAnsi="Arial"/>
                <w:sz w:val="18"/>
              </w:rPr>
              <w:t>Are data being collected to determine if technology is impacting student achievement in your content area(s)?</w:t>
            </w:r>
          </w:p>
          <w:p w:rsidR="00565E9E" w:rsidRDefault="00565E9E">
            <w:pPr>
              <w:spacing w:before="60" w:after="60"/>
              <w:ind w:right="-630"/>
              <w:rPr>
                <w:rFonts w:ascii="Arial" w:hAnsi="Arial"/>
                <w:sz w:val="18"/>
              </w:rPr>
            </w:pP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No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18" w:author="Casey Smith" w:date="2010-11-21T14:3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19" w:author="Casey Smith" w:date="2010-11-21T14:34:00Z">
              <w:tcPr>
                <w:tcW w:w="9450" w:type="dxa"/>
              </w:tcPr>
            </w:tcPrChange>
          </w:tcPr>
          <w:p w:rsidR="00565E9E" w:rsidRDefault="00565E9E">
            <w:pPr>
              <w:spacing w:before="60" w:after="60"/>
              <w:ind w:right="-634"/>
              <w:rPr>
                <w:rFonts w:ascii="Arial" w:hAnsi="Arial"/>
                <w:sz w:val="18"/>
              </w:rPr>
            </w:pPr>
            <w:r>
              <w:rPr>
                <w:rFonts w:ascii="Arial" w:hAnsi="Arial"/>
                <w:sz w:val="18"/>
              </w:rPr>
              <w:t>O Yes, to some extent</w:t>
            </w: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Yes, definitely</w:t>
            </w:r>
          </w:p>
        </w:tc>
      </w:tr>
      <w:tr w:rsidR="00565E9E">
        <w:tblPrEx>
          <w:tblCellMar>
            <w:top w:w="0" w:type="dxa"/>
            <w:bottom w:w="0" w:type="dxa"/>
          </w:tblCellMar>
        </w:tblPrEx>
        <w:trPr>
          <w:trHeight w:val="206"/>
        </w:trPr>
        <w:tc>
          <w:tcPr>
            <w:tcW w:w="9450" w:type="dxa"/>
            <w:shd w:val="clear" w:color="auto" w:fill="606060"/>
          </w:tcPr>
          <w:p w:rsidR="00565E9E" w:rsidRDefault="00565E9E">
            <w:pPr>
              <w:spacing w:before="60" w:after="60"/>
              <w:ind w:right="-634"/>
              <w:rPr>
                <w:rFonts w:ascii="Arial" w:hAnsi="Arial"/>
                <w:sz w:val="20"/>
              </w:rPr>
            </w:pPr>
          </w:p>
        </w:tc>
      </w:tr>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T8</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r>
              <w:rPr>
                <w:rFonts w:ascii="Arial" w:hAnsi="Arial"/>
                <w:sz w:val="18"/>
              </w:rPr>
              <w:t>Do those data clearly indicate that technology is positively affecting student achievement?</w:t>
            </w:r>
          </w:p>
          <w:p w:rsidR="00565E9E" w:rsidRDefault="00565E9E">
            <w:pPr>
              <w:spacing w:before="60" w:after="60"/>
              <w:ind w:right="-630"/>
              <w:rPr>
                <w:rFonts w:ascii="Arial" w:hAnsi="Arial"/>
                <w:sz w:val="18"/>
              </w:rPr>
            </w:pP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20" w:author="Casey Smith" w:date="2010-11-21T14:3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21" w:author="Casey Smith" w:date="2010-11-21T14:34:00Z">
              <w:tcPr>
                <w:tcW w:w="9450" w:type="dxa"/>
                <w:shd w:val="clear" w:color="auto" w:fill="D9D9D9"/>
              </w:tcPr>
            </w:tcPrChange>
          </w:tcPr>
          <w:p w:rsidR="00565E9E" w:rsidRDefault="00565E9E">
            <w:pPr>
              <w:spacing w:before="60" w:after="60"/>
              <w:ind w:right="-634"/>
              <w:rPr>
                <w:rFonts w:ascii="Arial" w:hAnsi="Arial"/>
                <w:sz w:val="18"/>
              </w:rPr>
            </w:pPr>
            <w:r>
              <w:rPr>
                <w:rFonts w:ascii="Arial" w:hAnsi="Arial"/>
                <w:sz w:val="18"/>
              </w:rPr>
              <w:t>O No</w:t>
            </w:r>
          </w:p>
        </w:tc>
      </w:tr>
      <w:tr w:rsidR="00565E9E">
        <w:tblPrEx>
          <w:tblCellMar>
            <w:top w:w="0" w:type="dxa"/>
            <w:bottom w:w="0" w:type="dxa"/>
          </w:tblCellMar>
        </w:tblPrEx>
        <w:tc>
          <w:tcPr>
            <w:tcW w:w="9450" w:type="dxa"/>
            <w:tcBorders>
              <w:bottom w:val="single" w:sz="4" w:space="0" w:color="auto"/>
            </w:tcBorders>
          </w:tcPr>
          <w:p w:rsidR="00565E9E" w:rsidRDefault="00565E9E">
            <w:pPr>
              <w:spacing w:before="60" w:after="60"/>
              <w:ind w:right="-634"/>
              <w:rPr>
                <w:rFonts w:ascii="Arial" w:hAnsi="Arial"/>
                <w:sz w:val="18"/>
              </w:rPr>
            </w:pPr>
            <w:r>
              <w:rPr>
                <w:rFonts w:ascii="Arial" w:hAnsi="Arial"/>
                <w:sz w:val="18"/>
              </w:rPr>
              <w:t>O Yes, to some extent</w:t>
            </w:r>
          </w:p>
        </w:tc>
      </w:tr>
      <w:tr w:rsidR="00565E9E">
        <w:tblPrEx>
          <w:tblCellMar>
            <w:top w:w="0" w:type="dxa"/>
            <w:bottom w:w="0" w:type="dxa"/>
          </w:tblCellMar>
        </w:tblPrEx>
        <w:trPr>
          <w:trHeight w:val="323"/>
        </w:trPr>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Yes, definitely</w:t>
            </w:r>
          </w:p>
        </w:tc>
      </w:tr>
    </w:tbl>
    <w:p w:rsidR="00565E9E" w:rsidRDefault="00565E9E">
      <w:pPr>
        <w:tabs>
          <w:tab w:val="left" w:pos="90"/>
        </w:tabs>
        <w:ind w:left="270"/>
        <w:rPr>
          <w:rFonts w:ascii="Arial" w:hAnsi="Arial"/>
          <w:sz w:val="18"/>
        </w:rPr>
      </w:pPr>
    </w:p>
    <w:p w:rsidR="00565E9E" w:rsidRDefault="00565E9E">
      <w:pPr>
        <w:tabs>
          <w:tab w:val="left" w:pos="90"/>
        </w:tabs>
        <w:ind w:left="270"/>
        <w:rPr>
          <w:rFonts w:ascii="Arial" w:hAnsi="Arial"/>
          <w:sz w:val="18"/>
        </w:rPr>
      </w:pPr>
    </w:p>
    <w:p w:rsidR="00565E9E" w:rsidRDefault="00565E9E">
      <w:pPr>
        <w:tabs>
          <w:tab w:val="left" w:pos="90"/>
        </w:tabs>
        <w:ind w:left="270"/>
        <w:jc w:val="center"/>
        <w:rPr>
          <w:rFonts w:ascii="Arial" w:hAnsi="Arial"/>
          <w:sz w:val="18"/>
        </w:rPr>
      </w:pPr>
    </w:p>
    <w:p w:rsidR="00565E9E" w:rsidRDefault="00565E9E">
      <w:pPr>
        <w:pStyle w:val="BodyText"/>
        <w:ind w:right="-360"/>
        <w:rPr>
          <w:sz w:val="18"/>
        </w:rPr>
      </w:pPr>
    </w:p>
    <w:p w:rsidR="00565E9E" w:rsidRDefault="00565E9E">
      <w:pPr>
        <w:pStyle w:val="BodyText"/>
        <w:ind w:left="270" w:right="-360"/>
        <w:jc w:val="center"/>
        <w:rPr>
          <w:sz w:val="18"/>
        </w:rPr>
      </w:pPr>
      <w:r>
        <w:rPr>
          <w:sz w:val="18"/>
        </w:rPr>
        <w:br w:type="page"/>
        <w:t>S1-2</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22">
          <w:tblGrid>
            <w:gridCol w:w="9450"/>
          </w:tblGrid>
        </w:tblGridChange>
      </w:tblGrid>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T9</w:t>
            </w:r>
          </w:p>
          <w:p w:rsidR="00565E9E" w:rsidRDefault="00565E9E">
            <w:pPr>
              <w:spacing w:before="60" w:after="60"/>
              <w:ind w:right="-630"/>
              <w:rPr>
                <w:rFonts w:ascii="Arial" w:hAnsi="Arial"/>
                <w:sz w:val="18"/>
              </w:rPr>
            </w:pPr>
          </w:p>
          <w:p w:rsidR="00565E9E" w:rsidRDefault="00565E9E">
            <w:pPr>
              <w:spacing w:before="60" w:after="60"/>
              <w:ind w:right="-108"/>
              <w:rPr>
                <w:rFonts w:ascii="Arial" w:hAnsi="Arial"/>
                <w:sz w:val="18"/>
              </w:rPr>
            </w:pPr>
            <w:r>
              <w:rPr>
                <w:rFonts w:ascii="Arial" w:hAnsi="Arial"/>
                <w:sz w:val="18"/>
              </w:rPr>
              <w:t>Are data being collected to determine if technology is impacting students’ 21</w:t>
            </w:r>
            <w:r>
              <w:rPr>
                <w:rFonts w:ascii="Arial" w:hAnsi="Arial"/>
                <w:sz w:val="18"/>
                <w:vertAlign w:val="superscript"/>
              </w:rPr>
              <w:t>st</w:t>
            </w:r>
            <w:r>
              <w:rPr>
                <w:rFonts w:ascii="Arial" w:hAnsi="Arial"/>
                <w:sz w:val="18"/>
              </w:rPr>
              <w:t xml:space="preserve"> Century Skills (like information literacy, visual literacy, self-direction, or global awareness)?</w:t>
            </w:r>
          </w:p>
          <w:p w:rsidR="00565E9E" w:rsidRDefault="00565E9E">
            <w:pPr>
              <w:spacing w:before="60" w:after="60"/>
              <w:ind w:right="-630"/>
              <w:rPr>
                <w:rFonts w:ascii="Arial" w:hAnsi="Arial"/>
                <w:sz w:val="18"/>
              </w:rPr>
            </w:pP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23" w:author="Casey Smith" w:date="2010-11-21T14:3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24" w:author="Casey Smith" w:date="2010-11-21T14:34:00Z">
              <w:tcPr>
                <w:tcW w:w="9450" w:type="dxa"/>
                <w:shd w:val="clear" w:color="auto" w:fill="D9D9D9"/>
              </w:tcPr>
            </w:tcPrChange>
          </w:tcPr>
          <w:p w:rsidR="00565E9E" w:rsidRDefault="00565E9E">
            <w:pPr>
              <w:spacing w:before="60" w:after="60"/>
              <w:ind w:right="-634"/>
              <w:rPr>
                <w:rFonts w:ascii="Arial" w:hAnsi="Arial"/>
                <w:sz w:val="18"/>
              </w:rPr>
            </w:pPr>
            <w:r>
              <w:rPr>
                <w:rFonts w:ascii="Arial" w:hAnsi="Arial"/>
                <w:sz w:val="18"/>
              </w:rPr>
              <w:t>O No</w:t>
            </w:r>
          </w:p>
        </w:tc>
      </w:tr>
      <w:tr w:rsidR="00565E9E">
        <w:tblPrEx>
          <w:tblCellMar>
            <w:top w:w="0" w:type="dxa"/>
            <w:bottom w:w="0" w:type="dxa"/>
          </w:tblCellMar>
        </w:tblPrEx>
        <w:tc>
          <w:tcPr>
            <w:tcW w:w="9450" w:type="dxa"/>
          </w:tcPr>
          <w:p w:rsidR="00565E9E" w:rsidRDefault="00565E9E">
            <w:pPr>
              <w:spacing w:before="60" w:after="60"/>
              <w:ind w:right="-634"/>
              <w:rPr>
                <w:rFonts w:ascii="Arial" w:hAnsi="Arial"/>
                <w:sz w:val="18"/>
              </w:rPr>
            </w:pPr>
            <w:r>
              <w:rPr>
                <w:rFonts w:ascii="Arial" w:hAnsi="Arial"/>
                <w:sz w:val="18"/>
              </w:rPr>
              <w:t>O Yes, to some extent</w:t>
            </w: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Yes, definitely</w:t>
            </w:r>
          </w:p>
        </w:tc>
      </w:tr>
      <w:tr w:rsidR="00565E9E">
        <w:tblPrEx>
          <w:tblCellMar>
            <w:top w:w="0" w:type="dxa"/>
            <w:bottom w:w="0" w:type="dxa"/>
          </w:tblCellMar>
        </w:tblPrEx>
        <w:trPr>
          <w:trHeight w:val="206"/>
        </w:trPr>
        <w:tc>
          <w:tcPr>
            <w:tcW w:w="9450" w:type="dxa"/>
            <w:shd w:val="clear" w:color="auto" w:fill="606060"/>
          </w:tcPr>
          <w:p w:rsidR="00565E9E" w:rsidRDefault="00565E9E">
            <w:pPr>
              <w:spacing w:before="60" w:after="60"/>
              <w:ind w:right="-634"/>
              <w:rPr>
                <w:rFonts w:ascii="Arial" w:hAnsi="Arial"/>
                <w:sz w:val="20"/>
              </w:rPr>
            </w:pPr>
          </w:p>
        </w:tc>
      </w:tr>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T10</w:t>
            </w:r>
          </w:p>
          <w:p w:rsidR="00565E9E" w:rsidRDefault="00565E9E">
            <w:pPr>
              <w:spacing w:before="60" w:after="60"/>
              <w:ind w:right="-630"/>
              <w:rPr>
                <w:rFonts w:ascii="Arial" w:hAnsi="Arial"/>
                <w:sz w:val="18"/>
              </w:rPr>
            </w:pPr>
          </w:p>
          <w:p w:rsidR="00565E9E" w:rsidRDefault="00565E9E">
            <w:pPr>
              <w:spacing w:before="60" w:after="60"/>
              <w:ind w:right="-108"/>
              <w:rPr>
                <w:rFonts w:ascii="Arial" w:hAnsi="Arial"/>
                <w:sz w:val="18"/>
              </w:rPr>
            </w:pPr>
            <w:r>
              <w:rPr>
                <w:rFonts w:ascii="Arial" w:hAnsi="Arial"/>
                <w:sz w:val="18"/>
              </w:rPr>
              <w:t>Do those data clearly indicate that technology is positively affecting students’ 21</w:t>
            </w:r>
            <w:r>
              <w:rPr>
                <w:rFonts w:ascii="Arial" w:hAnsi="Arial"/>
                <w:sz w:val="18"/>
                <w:vertAlign w:val="superscript"/>
              </w:rPr>
              <w:t>st</w:t>
            </w:r>
            <w:r>
              <w:rPr>
                <w:rFonts w:ascii="Arial" w:hAnsi="Arial"/>
                <w:sz w:val="18"/>
              </w:rPr>
              <w:t xml:space="preserve"> Century Skills (like information literacy, visual literacy, self-direction, or global awareness)?</w:t>
            </w:r>
          </w:p>
          <w:p w:rsidR="00565E9E" w:rsidRDefault="00565E9E">
            <w:pPr>
              <w:spacing w:before="60" w:after="60"/>
              <w:ind w:right="-108"/>
              <w:rPr>
                <w:rFonts w:ascii="Arial" w:hAnsi="Arial"/>
                <w:sz w:val="18"/>
              </w:rPr>
            </w:pP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25" w:author="Casey Smith" w:date="2010-11-21T14:3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26" w:author="Casey Smith" w:date="2010-11-21T14:35:00Z">
              <w:tcPr>
                <w:tcW w:w="9450" w:type="dxa"/>
                <w:shd w:val="clear" w:color="auto" w:fill="D9D9D9"/>
              </w:tcPr>
            </w:tcPrChange>
          </w:tcPr>
          <w:p w:rsidR="00565E9E" w:rsidRDefault="00565E9E">
            <w:pPr>
              <w:spacing w:before="60" w:after="60"/>
              <w:ind w:right="-634"/>
              <w:rPr>
                <w:rFonts w:ascii="Arial" w:hAnsi="Arial"/>
                <w:sz w:val="18"/>
              </w:rPr>
            </w:pPr>
            <w:r>
              <w:rPr>
                <w:rFonts w:ascii="Arial" w:hAnsi="Arial"/>
                <w:sz w:val="18"/>
              </w:rPr>
              <w:t>O No</w:t>
            </w:r>
          </w:p>
        </w:tc>
      </w:tr>
      <w:tr w:rsidR="00565E9E">
        <w:tblPrEx>
          <w:tblCellMar>
            <w:top w:w="0" w:type="dxa"/>
            <w:bottom w:w="0" w:type="dxa"/>
          </w:tblCellMar>
        </w:tblPrEx>
        <w:tc>
          <w:tcPr>
            <w:tcW w:w="9450" w:type="dxa"/>
            <w:tcBorders>
              <w:bottom w:val="single" w:sz="4" w:space="0" w:color="auto"/>
            </w:tcBorders>
          </w:tcPr>
          <w:p w:rsidR="00565E9E" w:rsidRDefault="00565E9E">
            <w:pPr>
              <w:spacing w:before="60" w:after="60"/>
              <w:ind w:right="-634"/>
              <w:rPr>
                <w:rFonts w:ascii="Arial" w:hAnsi="Arial"/>
                <w:sz w:val="18"/>
              </w:rPr>
            </w:pPr>
            <w:r>
              <w:rPr>
                <w:rFonts w:ascii="Arial" w:hAnsi="Arial"/>
                <w:sz w:val="18"/>
              </w:rPr>
              <w:t>O Yes, to some extent</w:t>
            </w: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Yes, definitely</w:t>
            </w:r>
          </w:p>
        </w:tc>
      </w:tr>
    </w:tbl>
    <w:p w:rsidR="00565E9E" w:rsidRDefault="00565E9E">
      <w:pPr>
        <w:tabs>
          <w:tab w:val="left" w:pos="90"/>
        </w:tabs>
        <w:ind w:left="270"/>
        <w:rPr>
          <w:rFonts w:ascii="Arial" w:hAnsi="Arial"/>
          <w:sz w:val="18"/>
        </w:rPr>
      </w:pPr>
    </w:p>
    <w:p w:rsidR="00565E9E" w:rsidRDefault="00565E9E">
      <w:pPr>
        <w:tabs>
          <w:tab w:val="left" w:pos="90"/>
        </w:tabs>
        <w:ind w:left="270"/>
        <w:rPr>
          <w:rFonts w:ascii="Arial" w:hAnsi="Arial"/>
          <w:sz w:val="18"/>
        </w:rPr>
      </w:pPr>
    </w:p>
    <w:p w:rsidR="00565E9E" w:rsidRDefault="00565E9E">
      <w:pPr>
        <w:tabs>
          <w:tab w:val="left" w:pos="90"/>
        </w:tabs>
        <w:ind w:left="270"/>
        <w:jc w:val="center"/>
        <w:rPr>
          <w:rFonts w:ascii="Arial" w:hAnsi="Arial"/>
          <w:sz w:val="18"/>
        </w:rPr>
      </w:pPr>
    </w:p>
    <w:p w:rsidR="00565E9E" w:rsidRDefault="00565E9E">
      <w:pPr>
        <w:pStyle w:val="BodyText"/>
        <w:ind w:left="270" w:right="-360"/>
        <w:jc w:val="center"/>
        <w:rPr>
          <w:sz w:val="18"/>
        </w:rPr>
      </w:pPr>
      <w:r>
        <w:rPr>
          <w:sz w:val="18"/>
        </w:rPr>
        <w:t>S1-4</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27">
          <w:tblGrid>
            <w:gridCol w:w="9450"/>
          </w:tblGrid>
        </w:tblGridChange>
      </w:tblGrid>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T11</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r>
              <w:rPr>
                <w:rFonts w:ascii="Arial" w:hAnsi="Arial"/>
                <w:sz w:val="18"/>
              </w:rPr>
              <w:t>Are data being collected to determine if technology is impacting students’ technology literacy?</w:t>
            </w:r>
          </w:p>
          <w:p w:rsidR="00565E9E" w:rsidRDefault="00565E9E">
            <w:pPr>
              <w:spacing w:before="60" w:after="60"/>
              <w:ind w:right="-630"/>
              <w:rPr>
                <w:rFonts w:ascii="Arial" w:hAnsi="Arial"/>
                <w:sz w:val="18"/>
              </w:rPr>
            </w:pP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No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28" w:author="Casey Smith" w:date="2010-11-21T14:3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29" w:author="Casey Smith" w:date="2010-11-21T14:35:00Z">
              <w:tcPr>
                <w:tcW w:w="9450" w:type="dxa"/>
              </w:tcPr>
            </w:tcPrChange>
          </w:tcPr>
          <w:p w:rsidR="00565E9E" w:rsidRDefault="00565E9E">
            <w:pPr>
              <w:spacing w:before="60" w:after="60"/>
              <w:ind w:right="-634"/>
              <w:rPr>
                <w:rFonts w:ascii="Arial" w:hAnsi="Arial"/>
                <w:sz w:val="18"/>
              </w:rPr>
            </w:pPr>
            <w:r>
              <w:rPr>
                <w:rFonts w:ascii="Arial" w:hAnsi="Arial"/>
                <w:sz w:val="18"/>
              </w:rPr>
              <w:t>O Yes, to some extent</w:t>
            </w: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Yes, definitely</w:t>
            </w:r>
          </w:p>
        </w:tc>
      </w:tr>
      <w:tr w:rsidR="00565E9E">
        <w:tblPrEx>
          <w:tblCellMar>
            <w:top w:w="0" w:type="dxa"/>
            <w:bottom w:w="0" w:type="dxa"/>
          </w:tblCellMar>
        </w:tblPrEx>
        <w:trPr>
          <w:trHeight w:val="206"/>
        </w:trPr>
        <w:tc>
          <w:tcPr>
            <w:tcW w:w="9450" w:type="dxa"/>
            <w:shd w:val="clear" w:color="auto" w:fill="606060"/>
          </w:tcPr>
          <w:p w:rsidR="00565E9E" w:rsidRDefault="00565E9E">
            <w:pPr>
              <w:spacing w:before="60" w:after="60"/>
              <w:ind w:right="-634"/>
              <w:rPr>
                <w:rFonts w:ascii="Arial" w:hAnsi="Arial"/>
                <w:sz w:val="20"/>
              </w:rPr>
            </w:pPr>
          </w:p>
        </w:tc>
      </w:tr>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T12</w:t>
            </w:r>
          </w:p>
          <w:p w:rsidR="00565E9E" w:rsidRDefault="00565E9E">
            <w:pPr>
              <w:pStyle w:val="BodyText"/>
              <w:spacing w:before="60" w:after="60"/>
              <w:rPr>
                <w:sz w:val="18"/>
                <w:shd w:val="clear" w:color="auto" w:fill="FFFFFF"/>
              </w:rPr>
            </w:pPr>
          </w:p>
          <w:p w:rsidR="00565E9E" w:rsidRDefault="00565E9E">
            <w:pPr>
              <w:spacing w:before="60" w:after="60"/>
              <w:ind w:right="-630"/>
              <w:rPr>
                <w:rFonts w:ascii="Arial" w:hAnsi="Arial"/>
                <w:sz w:val="18"/>
              </w:rPr>
            </w:pPr>
            <w:r>
              <w:rPr>
                <w:rFonts w:ascii="Arial" w:hAnsi="Arial"/>
                <w:sz w:val="18"/>
              </w:rPr>
              <w:t xml:space="preserve">Do those data clearly indicate that technology is positively affecting students’ technology literacy? </w:t>
            </w:r>
          </w:p>
          <w:p w:rsidR="00565E9E" w:rsidRDefault="00565E9E">
            <w:pPr>
              <w:spacing w:before="60" w:after="60"/>
              <w:ind w:right="-630"/>
              <w:rPr>
                <w:rFonts w:ascii="Arial" w:hAnsi="Arial"/>
                <w:sz w:val="18"/>
              </w:rPr>
            </w:pP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No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30" w:author="Casey Smith" w:date="2010-11-21T14:3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tcBorders>
              <w:bottom w:val="single" w:sz="4" w:space="0" w:color="auto"/>
            </w:tcBorders>
            <w:shd w:val="clear" w:color="auto" w:fill="FFFF00"/>
            <w:tcPrChange w:id="31" w:author="Casey Smith" w:date="2010-11-21T14:35:00Z">
              <w:tcPr>
                <w:tcW w:w="9450" w:type="dxa"/>
                <w:tcBorders>
                  <w:bottom w:val="single" w:sz="4" w:space="0" w:color="auto"/>
                </w:tcBorders>
              </w:tcPr>
            </w:tcPrChange>
          </w:tcPr>
          <w:p w:rsidR="00565E9E" w:rsidRDefault="00565E9E">
            <w:pPr>
              <w:spacing w:before="60" w:after="60"/>
              <w:ind w:right="-634"/>
              <w:rPr>
                <w:rFonts w:ascii="Arial" w:hAnsi="Arial"/>
                <w:sz w:val="18"/>
              </w:rPr>
            </w:pPr>
            <w:r>
              <w:rPr>
                <w:rFonts w:ascii="Arial" w:hAnsi="Arial"/>
                <w:sz w:val="18"/>
              </w:rPr>
              <w:t>O Yes, to some extent</w:t>
            </w: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Yes, definitely</w:t>
            </w:r>
          </w:p>
        </w:tc>
      </w:tr>
    </w:tbl>
    <w:p w:rsidR="00565E9E" w:rsidRDefault="00565E9E">
      <w:pPr>
        <w:ind w:left="-720" w:right="-270"/>
      </w:pPr>
    </w:p>
    <w:p w:rsidR="00565E9E" w:rsidRDefault="00565E9E">
      <w:pPr>
        <w:ind w:left="-720" w:right="-270"/>
      </w:pPr>
    </w:p>
    <w:p w:rsidR="00565E9E" w:rsidRDefault="00565E9E">
      <w:pPr>
        <w:pStyle w:val="BodyText"/>
        <w:ind w:right="-360"/>
        <w:rPr>
          <w:rFonts w:ascii="Times" w:hAnsi="Times"/>
          <w:b w:val="0"/>
        </w:rPr>
      </w:pPr>
    </w:p>
    <w:p w:rsidR="00565E9E" w:rsidRDefault="00565E9E">
      <w:pPr>
        <w:pStyle w:val="BodyText"/>
        <w:ind w:left="270" w:right="-360"/>
        <w:jc w:val="center"/>
        <w:rPr>
          <w:sz w:val="18"/>
        </w:rPr>
      </w:pPr>
      <w:r>
        <w:rPr>
          <w:sz w:val="18"/>
        </w:rPr>
        <w:t>S1-3</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32">
          <w:tblGrid>
            <w:gridCol w:w="9450"/>
          </w:tblGrid>
        </w:tblGridChange>
      </w:tblGrid>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T13</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r>
              <w:rPr>
                <w:rFonts w:ascii="Arial" w:hAnsi="Arial"/>
                <w:sz w:val="18"/>
              </w:rPr>
              <w:t>Are data being collected to determine if technology is impacting student engagement?</w:t>
            </w:r>
          </w:p>
          <w:p w:rsidR="00565E9E" w:rsidRDefault="00565E9E">
            <w:pPr>
              <w:spacing w:before="60" w:after="60"/>
              <w:ind w:right="-630"/>
              <w:rPr>
                <w:rFonts w:ascii="Arial" w:hAnsi="Arial"/>
                <w:sz w:val="18"/>
              </w:rPr>
            </w:pP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33" w:author="Casey Smith" w:date="2010-11-21T14:3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34" w:author="Casey Smith" w:date="2010-11-21T14:35:00Z">
              <w:tcPr>
                <w:tcW w:w="9450" w:type="dxa"/>
                <w:shd w:val="clear" w:color="auto" w:fill="D9D9D9"/>
              </w:tcPr>
            </w:tcPrChange>
          </w:tcPr>
          <w:p w:rsidR="00565E9E" w:rsidRDefault="00565E9E">
            <w:pPr>
              <w:spacing w:before="60" w:after="60"/>
              <w:ind w:right="-634"/>
              <w:rPr>
                <w:rFonts w:ascii="Arial" w:hAnsi="Arial"/>
                <w:sz w:val="18"/>
              </w:rPr>
            </w:pPr>
            <w:r>
              <w:rPr>
                <w:rFonts w:ascii="Arial" w:hAnsi="Arial"/>
                <w:sz w:val="18"/>
              </w:rPr>
              <w:t>O No</w:t>
            </w:r>
          </w:p>
        </w:tc>
      </w:tr>
      <w:tr w:rsidR="00565E9E">
        <w:tblPrEx>
          <w:tblCellMar>
            <w:top w:w="0" w:type="dxa"/>
            <w:bottom w:w="0" w:type="dxa"/>
          </w:tblCellMar>
        </w:tblPrEx>
        <w:tc>
          <w:tcPr>
            <w:tcW w:w="9450" w:type="dxa"/>
          </w:tcPr>
          <w:p w:rsidR="00565E9E" w:rsidRDefault="00565E9E">
            <w:pPr>
              <w:spacing w:before="60" w:after="60"/>
              <w:ind w:right="-634"/>
              <w:rPr>
                <w:rFonts w:ascii="Arial" w:hAnsi="Arial"/>
                <w:sz w:val="18"/>
              </w:rPr>
            </w:pPr>
            <w:r>
              <w:rPr>
                <w:rFonts w:ascii="Arial" w:hAnsi="Arial"/>
                <w:sz w:val="18"/>
              </w:rPr>
              <w:t>O Yes, to some extent</w:t>
            </w: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Yes, definitely</w:t>
            </w:r>
          </w:p>
        </w:tc>
      </w:tr>
      <w:tr w:rsidR="00565E9E">
        <w:tblPrEx>
          <w:tblCellMar>
            <w:top w:w="0" w:type="dxa"/>
            <w:bottom w:w="0" w:type="dxa"/>
          </w:tblCellMar>
        </w:tblPrEx>
        <w:trPr>
          <w:trHeight w:val="206"/>
        </w:trPr>
        <w:tc>
          <w:tcPr>
            <w:tcW w:w="9450" w:type="dxa"/>
            <w:shd w:val="clear" w:color="auto" w:fill="606060"/>
          </w:tcPr>
          <w:p w:rsidR="00565E9E" w:rsidRDefault="00565E9E">
            <w:pPr>
              <w:spacing w:before="60" w:after="60"/>
              <w:ind w:right="-634"/>
              <w:rPr>
                <w:rFonts w:ascii="Arial" w:hAnsi="Arial"/>
                <w:sz w:val="20"/>
              </w:rPr>
            </w:pPr>
          </w:p>
        </w:tc>
      </w:tr>
      <w:tr w:rsidR="00565E9E">
        <w:tblPrEx>
          <w:tblCellMar>
            <w:top w:w="0" w:type="dxa"/>
            <w:bottom w:w="0" w:type="dxa"/>
          </w:tblCellMar>
        </w:tblPrEx>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T14</w:t>
            </w:r>
          </w:p>
          <w:p w:rsidR="00565E9E" w:rsidRDefault="00565E9E">
            <w:pPr>
              <w:spacing w:before="60" w:after="60"/>
              <w:ind w:right="-630"/>
              <w:rPr>
                <w:rFonts w:ascii="Arial" w:hAnsi="Arial"/>
                <w:sz w:val="18"/>
              </w:rPr>
            </w:pPr>
          </w:p>
          <w:p w:rsidR="00565E9E" w:rsidRDefault="00565E9E">
            <w:pPr>
              <w:spacing w:before="60" w:after="60"/>
              <w:ind w:right="-630"/>
              <w:rPr>
                <w:rFonts w:ascii="Arial" w:hAnsi="Arial"/>
                <w:sz w:val="18"/>
              </w:rPr>
            </w:pPr>
            <w:r>
              <w:rPr>
                <w:rFonts w:ascii="Arial" w:hAnsi="Arial"/>
                <w:sz w:val="18"/>
              </w:rPr>
              <w:t>Do those data clearly indicate that technology is positively affecting student engagement?</w:t>
            </w:r>
          </w:p>
          <w:p w:rsidR="00565E9E" w:rsidRDefault="00565E9E">
            <w:pPr>
              <w:spacing w:before="60" w:after="60"/>
              <w:ind w:right="-630"/>
              <w:rPr>
                <w:rFonts w:ascii="Arial" w:hAnsi="Arial"/>
                <w:sz w:val="18"/>
              </w:rPr>
            </w:pP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35" w:author="Casey Smith" w:date="2010-11-21T14:3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36" w:author="Casey Smith" w:date="2010-11-21T14:35:00Z">
              <w:tcPr>
                <w:tcW w:w="9450" w:type="dxa"/>
                <w:shd w:val="clear" w:color="auto" w:fill="D9D9D9"/>
              </w:tcPr>
            </w:tcPrChange>
          </w:tcPr>
          <w:p w:rsidR="00565E9E" w:rsidRDefault="00565E9E">
            <w:pPr>
              <w:spacing w:before="60" w:after="60"/>
              <w:ind w:right="-634"/>
              <w:rPr>
                <w:rFonts w:ascii="Arial" w:hAnsi="Arial"/>
                <w:sz w:val="18"/>
              </w:rPr>
            </w:pPr>
            <w:r>
              <w:rPr>
                <w:rFonts w:ascii="Arial" w:hAnsi="Arial"/>
                <w:sz w:val="18"/>
              </w:rPr>
              <w:t>O No</w:t>
            </w:r>
          </w:p>
        </w:tc>
      </w:tr>
      <w:tr w:rsidR="00565E9E">
        <w:tblPrEx>
          <w:tblCellMar>
            <w:top w:w="0" w:type="dxa"/>
            <w:bottom w:w="0" w:type="dxa"/>
          </w:tblCellMar>
        </w:tblPrEx>
        <w:tc>
          <w:tcPr>
            <w:tcW w:w="9450" w:type="dxa"/>
            <w:tcBorders>
              <w:bottom w:val="single" w:sz="4" w:space="0" w:color="auto"/>
            </w:tcBorders>
          </w:tcPr>
          <w:p w:rsidR="00565E9E" w:rsidRDefault="00565E9E">
            <w:pPr>
              <w:spacing w:before="60" w:after="60"/>
              <w:ind w:right="-634"/>
              <w:rPr>
                <w:rFonts w:ascii="Arial" w:hAnsi="Arial"/>
                <w:sz w:val="18"/>
              </w:rPr>
            </w:pPr>
            <w:r>
              <w:rPr>
                <w:rFonts w:ascii="Arial" w:hAnsi="Arial"/>
                <w:sz w:val="18"/>
              </w:rPr>
              <w:t>O Yes, to some extent</w:t>
            </w:r>
          </w:p>
        </w:tc>
      </w:tr>
      <w:tr w:rsidR="00565E9E">
        <w:tblPrEx>
          <w:tblCellMar>
            <w:top w:w="0" w:type="dxa"/>
            <w:bottom w:w="0" w:type="dxa"/>
          </w:tblCellMar>
        </w:tblPrEx>
        <w:tc>
          <w:tcPr>
            <w:tcW w:w="9450" w:type="dxa"/>
            <w:shd w:val="clear" w:color="auto" w:fill="D9D9D9"/>
          </w:tcPr>
          <w:p w:rsidR="00565E9E" w:rsidRDefault="00565E9E">
            <w:pPr>
              <w:spacing w:before="60" w:after="60"/>
              <w:ind w:right="-634"/>
              <w:rPr>
                <w:rFonts w:ascii="Arial" w:hAnsi="Arial"/>
                <w:sz w:val="18"/>
              </w:rPr>
            </w:pPr>
            <w:r>
              <w:rPr>
                <w:rFonts w:ascii="Arial" w:hAnsi="Arial"/>
                <w:sz w:val="18"/>
              </w:rPr>
              <w:t>O Yes, definitely</w:t>
            </w:r>
          </w:p>
        </w:tc>
      </w:tr>
    </w:tbl>
    <w:p w:rsidR="00565E9E" w:rsidRDefault="00565E9E"/>
    <w:p w:rsidR="00565E9E" w:rsidRDefault="00565E9E"/>
    <w:p w:rsidR="00565E9E" w:rsidRDefault="00565E9E">
      <w:pPr>
        <w:ind w:left="270" w:right="-360"/>
      </w:pPr>
    </w:p>
    <w:p w:rsidR="00565E9E" w:rsidRDefault="00565E9E">
      <w:pPr>
        <w:pStyle w:val="BodyText"/>
        <w:ind w:left="270" w:right="-360"/>
        <w:jc w:val="center"/>
        <w:rPr>
          <w:sz w:val="18"/>
        </w:rPr>
      </w:pPr>
      <w:r>
        <w:rPr>
          <w:sz w:val="18"/>
        </w:rPr>
        <w:t>C1-1</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37">
          <w:tblGrid>
            <w:gridCol w:w="9450"/>
          </w:tblGrid>
        </w:tblGridChange>
      </w:tblGrid>
      <w:tr w:rsidR="00565E9E">
        <w:tblPrEx>
          <w:tblCellMar>
            <w:top w:w="0" w:type="dxa"/>
            <w:bottom w:w="0" w:type="dxa"/>
          </w:tblCellMar>
        </w:tblPrEx>
        <w:tc>
          <w:tcPr>
            <w:tcW w:w="9450" w:type="dxa"/>
            <w:shd w:val="pct30" w:color="auto" w:fill="auto"/>
          </w:tcPr>
          <w:p w:rsidR="00565E9E" w:rsidRDefault="00565E9E">
            <w:pPr>
              <w:pStyle w:val="BodyText"/>
              <w:spacing w:before="60" w:after="60"/>
              <w:rPr>
                <w:sz w:val="18"/>
                <w:shd w:val="clear" w:color="auto" w:fill="FFFFFF"/>
              </w:rPr>
            </w:pPr>
            <w:r>
              <w:rPr>
                <w:sz w:val="18"/>
                <w:shd w:val="clear" w:color="auto" w:fill="FFFFFF"/>
              </w:rPr>
              <w:t>T15</w:t>
            </w:r>
          </w:p>
          <w:p w:rsidR="00565E9E" w:rsidRDefault="00565E9E">
            <w:pPr>
              <w:spacing w:before="60" w:after="60"/>
              <w:ind w:left="270"/>
              <w:jc w:val="both"/>
              <w:rPr>
                <w:rFonts w:ascii="Arial" w:hAnsi="Arial"/>
                <w:sz w:val="18"/>
              </w:rPr>
            </w:pPr>
          </w:p>
          <w:p w:rsidR="00565E9E" w:rsidRDefault="00565E9E">
            <w:pPr>
              <w:spacing w:before="60" w:after="60"/>
              <w:rPr>
                <w:rFonts w:ascii="Arial" w:hAnsi="Arial"/>
                <w:sz w:val="18"/>
              </w:rPr>
            </w:pPr>
            <w:r>
              <w:rPr>
                <w:rFonts w:ascii="Arial" w:hAnsi="Arial"/>
                <w:sz w:val="18"/>
              </w:rPr>
              <w:t xml:space="preserve">How much time per week does a typical student in your </w:t>
            </w:r>
            <w:proofErr w:type="gramStart"/>
            <w:r>
              <w:rPr>
                <w:rFonts w:ascii="Arial" w:hAnsi="Arial"/>
                <w:sz w:val="18"/>
              </w:rPr>
              <w:t>class(</w:t>
            </w:r>
            <w:proofErr w:type="spellStart"/>
            <w:proofErr w:type="gramEnd"/>
            <w:r>
              <w:rPr>
                <w:rFonts w:ascii="Arial" w:hAnsi="Arial"/>
                <w:sz w:val="18"/>
              </w:rPr>
              <w:t>es</w:t>
            </w:r>
            <w:proofErr w:type="spellEnd"/>
            <w:r>
              <w:rPr>
                <w:rFonts w:ascii="Arial" w:hAnsi="Arial"/>
                <w:sz w:val="18"/>
              </w:rPr>
              <w:t xml:space="preserve">) use technology while at school? </w:t>
            </w:r>
          </w:p>
          <w:p w:rsidR="00565E9E" w:rsidRDefault="00565E9E">
            <w:pPr>
              <w:spacing w:before="60" w:after="60"/>
              <w:rPr>
                <w:rFonts w:ascii="Arial" w:hAnsi="Arial"/>
                <w:sz w:val="18"/>
              </w:rPr>
            </w:pPr>
            <w:r>
              <w:rPr>
                <w:rFonts w:ascii="Arial" w:hAnsi="Arial"/>
                <w:sz w:val="18"/>
              </w:rPr>
              <w:t>(Select one)</w:t>
            </w:r>
          </w:p>
          <w:p w:rsidR="00565E9E" w:rsidRDefault="00565E9E">
            <w:pPr>
              <w:pStyle w:val="BodyText"/>
              <w:spacing w:before="60" w:after="60"/>
              <w:ind w:left="270"/>
              <w:rPr>
                <w:sz w:val="18"/>
              </w:rPr>
            </w:pPr>
          </w:p>
        </w:tc>
      </w:tr>
      <w:tr w:rsidR="00565E9E">
        <w:tblPrEx>
          <w:tblCellMar>
            <w:top w:w="0" w:type="dxa"/>
            <w:bottom w:w="0" w:type="dxa"/>
          </w:tblCellMar>
        </w:tblPrEx>
        <w:tc>
          <w:tcPr>
            <w:tcW w:w="9450" w:type="dxa"/>
            <w:shd w:val="clear" w:color="auto" w:fill="D9D9D9"/>
          </w:tcPr>
          <w:p w:rsidR="00565E9E" w:rsidRDefault="00565E9E">
            <w:pPr>
              <w:pStyle w:val="BodyText"/>
              <w:spacing w:before="60" w:after="60"/>
              <w:rPr>
                <w:b w:val="0"/>
                <w:sz w:val="18"/>
              </w:rPr>
            </w:pPr>
            <w:r>
              <w:rPr>
                <w:b w:val="0"/>
                <w:sz w:val="18"/>
              </w:rPr>
              <w:t>O Not at all</w:t>
            </w:r>
          </w:p>
        </w:tc>
      </w:tr>
      <w:tr w:rsidR="00565E9E">
        <w:tblPrEx>
          <w:tblCellMar>
            <w:top w:w="0" w:type="dxa"/>
            <w:bottom w:w="0" w:type="dxa"/>
          </w:tblCellMar>
        </w:tblPrEx>
        <w:tc>
          <w:tcPr>
            <w:tcW w:w="9450" w:type="dxa"/>
          </w:tcPr>
          <w:p w:rsidR="00565E9E" w:rsidRDefault="00565E9E">
            <w:pPr>
              <w:pStyle w:val="BodyText"/>
              <w:spacing w:before="60" w:after="60"/>
              <w:rPr>
                <w:b w:val="0"/>
                <w:sz w:val="18"/>
              </w:rPr>
            </w:pPr>
            <w:r>
              <w:rPr>
                <w:b w:val="0"/>
                <w:sz w:val="18"/>
              </w:rPr>
              <w:t>O Less than 30 minutes per week</w:t>
            </w:r>
          </w:p>
        </w:tc>
      </w:tr>
      <w:tr w:rsidR="00565E9E">
        <w:tblPrEx>
          <w:tblCellMar>
            <w:top w:w="0" w:type="dxa"/>
            <w:bottom w:w="0" w:type="dxa"/>
          </w:tblCellMar>
        </w:tblPrEx>
        <w:tc>
          <w:tcPr>
            <w:tcW w:w="9450" w:type="dxa"/>
            <w:shd w:val="clear" w:color="auto" w:fill="D9D9D9"/>
          </w:tcPr>
          <w:p w:rsidR="00565E9E" w:rsidRDefault="00565E9E">
            <w:pPr>
              <w:tabs>
                <w:tab w:val="left" w:pos="3600"/>
                <w:tab w:val="left" w:pos="6660"/>
              </w:tabs>
              <w:spacing w:before="60" w:after="60"/>
              <w:rPr>
                <w:rFonts w:ascii="Arial" w:hAnsi="Arial"/>
                <w:sz w:val="18"/>
              </w:rPr>
            </w:pPr>
            <w:r>
              <w:rPr>
                <w:rFonts w:ascii="Arial" w:hAnsi="Arial"/>
                <w:sz w:val="18"/>
              </w:rPr>
              <w:t>O 30 to 60 minutes per week</w:t>
            </w:r>
            <w:r>
              <w:rPr>
                <w:rFonts w:ascii="Arial" w:hAnsi="Arial"/>
                <w:sz w:val="18"/>
              </w:rPr>
              <w:tab/>
              <w:t xml:space="preserve"> </w:t>
            </w:r>
          </w:p>
        </w:tc>
      </w:tr>
      <w:tr w:rsidR="00565E9E">
        <w:tblPrEx>
          <w:tblCellMar>
            <w:top w:w="0" w:type="dxa"/>
            <w:bottom w:w="0" w:type="dxa"/>
          </w:tblCellMar>
        </w:tblPrEx>
        <w:tc>
          <w:tcPr>
            <w:tcW w:w="9450" w:type="dxa"/>
          </w:tcPr>
          <w:p w:rsidR="00565E9E" w:rsidRDefault="00565E9E">
            <w:pPr>
              <w:tabs>
                <w:tab w:val="left" w:pos="3600"/>
                <w:tab w:val="left" w:pos="6660"/>
              </w:tabs>
              <w:spacing w:before="60" w:after="60"/>
              <w:rPr>
                <w:rFonts w:ascii="Arial" w:hAnsi="Arial"/>
                <w:sz w:val="18"/>
              </w:rPr>
            </w:pPr>
            <w:r>
              <w:rPr>
                <w:rFonts w:ascii="Arial" w:hAnsi="Arial"/>
                <w:sz w:val="18"/>
              </w:rPr>
              <w:t>O 1 to 2 hours per week</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38" w:author="Casey Smith" w:date="2010-11-21T14:3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39" w:author="Casey Smith" w:date="2010-11-21T14:35:00Z">
              <w:tcPr>
                <w:tcW w:w="9450" w:type="dxa"/>
                <w:shd w:val="clear" w:color="auto" w:fill="D9D9D9"/>
              </w:tcPr>
            </w:tcPrChange>
          </w:tcPr>
          <w:p w:rsidR="00565E9E" w:rsidRDefault="00565E9E">
            <w:pPr>
              <w:tabs>
                <w:tab w:val="left" w:pos="3600"/>
                <w:tab w:val="left" w:pos="6660"/>
              </w:tabs>
              <w:spacing w:before="60" w:after="60"/>
              <w:rPr>
                <w:rFonts w:ascii="Arial" w:hAnsi="Arial"/>
                <w:sz w:val="18"/>
              </w:rPr>
            </w:pPr>
            <w:r>
              <w:rPr>
                <w:rFonts w:ascii="Arial" w:hAnsi="Arial"/>
                <w:sz w:val="18"/>
              </w:rPr>
              <w:t>O More than 2 hours per week</w:t>
            </w:r>
          </w:p>
        </w:tc>
      </w:tr>
    </w:tbl>
    <w:p w:rsidR="00565E9E" w:rsidRDefault="00565E9E"/>
    <w:p w:rsidR="00565E9E" w:rsidRDefault="00565E9E">
      <w:pPr>
        <w:tabs>
          <w:tab w:val="left" w:pos="90"/>
        </w:tabs>
        <w:ind w:left="270"/>
        <w:rPr>
          <w:rFonts w:ascii="Arial" w:hAnsi="Arial"/>
          <w:sz w:val="18"/>
        </w:rPr>
      </w:pPr>
    </w:p>
    <w:p w:rsidR="00565E9E" w:rsidRDefault="00565E9E">
      <w:pPr>
        <w:pStyle w:val="BodyText"/>
        <w:ind w:left="270"/>
        <w:jc w:val="center"/>
        <w:rPr>
          <w:sz w:val="18"/>
        </w:rPr>
      </w:pPr>
    </w:p>
    <w:p w:rsidR="00565E9E" w:rsidRDefault="00565E9E">
      <w:pPr>
        <w:pStyle w:val="BodyText"/>
        <w:tabs>
          <w:tab w:val="left" w:pos="90"/>
        </w:tabs>
        <w:ind w:left="270" w:right="-360"/>
        <w:jc w:val="center"/>
        <w:rPr>
          <w:sz w:val="18"/>
        </w:rPr>
      </w:pPr>
      <w:r>
        <w:rPr>
          <w:sz w:val="18"/>
        </w:rPr>
        <w:br w:type="page"/>
        <w:t>C1-1</w:t>
      </w:r>
    </w:p>
    <w:tbl>
      <w:tblPr>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48"/>
        <w:gridCol w:w="540"/>
        <w:gridCol w:w="630"/>
        <w:gridCol w:w="630"/>
        <w:gridCol w:w="720"/>
        <w:tblGridChange w:id="40">
          <w:tblGrid>
            <w:gridCol w:w="6948"/>
            <w:gridCol w:w="540"/>
            <w:gridCol w:w="630"/>
            <w:gridCol w:w="630"/>
            <w:gridCol w:w="720"/>
          </w:tblGrid>
        </w:tblGridChange>
      </w:tblGrid>
      <w:tr w:rsidR="00565E9E">
        <w:tblPrEx>
          <w:tblCellMar>
            <w:top w:w="0" w:type="dxa"/>
            <w:bottom w:w="0" w:type="dxa"/>
          </w:tblCellMar>
        </w:tblPrEx>
        <w:trPr>
          <w:cantSplit/>
          <w:trHeight w:val="341"/>
        </w:trPr>
        <w:tc>
          <w:tcPr>
            <w:tcW w:w="6948" w:type="dxa"/>
            <w:tcBorders>
              <w:bottom w:val="nil"/>
            </w:tcBorders>
            <w:shd w:val="pct30" w:color="auto" w:fill="auto"/>
          </w:tcPr>
          <w:p w:rsidR="00565E9E" w:rsidRDefault="00565E9E">
            <w:pPr>
              <w:pStyle w:val="BodyText"/>
              <w:spacing w:before="60" w:after="60"/>
              <w:rPr>
                <w:sz w:val="18"/>
                <w:shd w:val="clear" w:color="auto" w:fill="FFFFFF"/>
              </w:rPr>
            </w:pPr>
            <w:r>
              <w:rPr>
                <w:sz w:val="18"/>
                <w:shd w:val="clear" w:color="auto" w:fill="FFFFFF"/>
              </w:rPr>
              <w:t>T16</w:t>
            </w:r>
          </w:p>
          <w:p w:rsidR="00565E9E" w:rsidRDefault="00565E9E">
            <w:pPr>
              <w:spacing w:before="60" w:after="60"/>
              <w:rPr>
                <w:rFonts w:ascii="Arial" w:hAnsi="Arial"/>
                <w:b/>
                <w:sz w:val="18"/>
              </w:rPr>
            </w:pPr>
          </w:p>
        </w:tc>
        <w:tc>
          <w:tcPr>
            <w:tcW w:w="2520" w:type="dxa"/>
            <w:gridSpan w:val="4"/>
            <w:tcBorders>
              <w:bottom w:val="nil"/>
            </w:tcBorders>
            <w:shd w:val="pct30" w:color="auto" w:fill="auto"/>
          </w:tcPr>
          <w:p w:rsidR="00565E9E" w:rsidRDefault="00565E9E">
            <w:pPr>
              <w:spacing w:before="60" w:after="120"/>
              <w:jc w:val="center"/>
              <w:rPr>
                <w:rFonts w:ascii="Arial" w:hAnsi="Arial"/>
                <w:b/>
                <w:sz w:val="18"/>
              </w:rPr>
            </w:pPr>
            <w:r>
              <w:rPr>
                <w:rFonts w:ascii="Arial" w:hAnsi="Arial"/>
                <w:b/>
                <w:sz w:val="18"/>
              </w:rPr>
              <w:t>(Select one)</w:t>
            </w:r>
          </w:p>
        </w:tc>
      </w:tr>
      <w:tr w:rsidR="00565E9E">
        <w:tblPrEx>
          <w:tblCellMar>
            <w:top w:w="0" w:type="dxa"/>
            <w:bottom w:w="0" w:type="dxa"/>
          </w:tblCellMar>
        </w:tblPrEx>
        <w:trPr>
          <w:cantSplit/>
          <w:trHeight w:val="999"/>
        </w:trPr>
        <w:tc>
          <w:tcPr>
            <w:tcW w:w="6948" w:type="dxa"/>
            <w:tcBorders>
              <w:top w:val="nil"/>
            </w:tcBorders>
            <w:shd w:val="pct30" w:color="auto" w:fill="auto"/>
          </w:tcPr>
          <w:p w:rsidR="00565E9E" w:rsidRDefault="00565E9E">
            <w:pPr>
              <w:spacing w:before="60" w:after="60"/>
              <w:rPr>
                <w:rFonts w:ascii="Arial" w:hAnsi="Arial"/>
                <w:b/>
                <w:sz w:val="18"/>
              </w:rPr>
            </w:pPr>
          </w:p>
          <w:p w:rsidR="00565E9E" w:rsidRDefault="00565E9E">
            <w:pPr>
              <w:spacing w:before="60" w:after="60"/>
              <w:rPr>
                <w:rFonts w:ascii="Arial" w:hAnsi="Arial"/>
                <w:b/>
                <w:sz w:val="18"/>
              </w:rPr>
            </w:pPr>
          </w:p>
          <w:p w:rsidR="00565E9E" w:rsidRDefault="00565E9E">
            <w:pPr>
              <w:spacing w:before="60" w:after="60"/>
              <w:rPr>
                <w:rFonts w:ascii="Arial" w:hAnsi="Arial"/>
                <w:b/>
                <w:sz w:val="18"/>
              </w:rPr>
            </w:pPr>
            <w:r>
              <w:rPr>
                <w:rFonts w:ascii="Arial" w:hAnsi="Arial"/>
                <w:sz w:val="18"/>
              </w:rPr>
              <w:t xml:space="preserve">In your classes, what role does technology play in building the following skills or proficiencies in your students? </w:t>
            </w:r>
            <w:r>
              <w:rPr>
                <w:rFonts w:ascii="Arial" w:hAnsi="Arial"/>
                <w:b/>
                <w:sz w:val="18"/>
              </w:rPr>
              <w:t xml:space="preserve"> </w:t>
            </w:r>
          </w:p>
          <w:p w:rsidR="00565E9E" w:rsidRDefault="00565E9E">
            <w:pPr>
              <w:spacing w:before="60" w:after="60"/>
              <w:rPr>
                <w:rFonts w:ascii="Arial" w:hAnsi="Arial"/>
                <w:b/>
                <w:sz w:val="18"/>
              </w:rPr>
            </w:pPr>
          </w:p>
          <w:p w:rsidR="00565E9E" w:rsidRDefault="00565E9E">
            <w:pPr>
              <w:spacing w:before="60" w:after="120"/>
              <w:rPr>
                <w:rFonts w:ascii="Arial" w:hAnsi="Arial"/>
                <w:b/>
                <w:sz w:val="18"/>
              </w:rPr>
            </w:pPr>
            <w:r>
              <w:rPr>
                <w:rFonts w:ascii="Arial" w:hAnsi="Arial"/>
                <w:sz w:val="18"/>
              </w:rPr>
              <w:t>**Mark “NA</w:t>
            </w:r>
            <w:r>
              <w:rPr>
                <w:rFonts w:ascii="Arial" w:hAnsi="Arial"/>
                <w:b/>
                <w:sz w:val="18"/>
              </w:rPr>
              <w:t xml:space="preserve">” only </w:t>
            </w:r>
            <w:r>
              <w:rPr>
                <w:rFonts w:ascii="Arial" w:hAnsi="Arial"/>
                <w:sz w:val="18"/>
              </w:rPr>
              <w:t>if you are not working on this skill or proficiency with your class.</w:t>
            </w:r>
          </w:p>
        </w:tc>
        <w:tc>
          <w:tcPr>
            <w:tcW w:w="540" w:type="dxa"/>
            <w:tcBorders>
              <w:top w:val="nil"/>
            </w:tcBorders>
            <w:shd w:val="pct30" w:color="auto" w:fill="auto"/>
            <w:textDirection w:val="btLr"/>
          </w:tcPr>
          <w:p w:rsidR="00565E9E" w:rsidRDefault="00565E9E">
            <w:pPr>
              <w:spacing w:before="60" w:after="60"/>
              <w:ind w:left="113" w:right="113"/>
              <w:rPr>
                <w:rFonts w:ascii="Arial" w:hAnsi="Arial"/>
                <w:b/>
                <w:sz w:val="18"/>
              </w:rPr>
            </w:pPr>
            <w:r>
              <w:rPr>
                <w:rFonts w:ascii="Arial" w:hAnsi="Arial"/>
                <w:b/>
                <w:sz w:val="18"/>
              </w:rPr>
              <w:t>Not  Applicable</w:t>
            </w:r>
          </w:p>
        </w:tc>
        <w:tc>
          <w:tcPr>
            <w:tcW w:w="630" w:type="dxa"/>
            <w:tcBorders>
              <w:top w:val="nil"/>
            </w:tcBorders>
            <w:shd w:val="pct30" w:color="auto" w:fill="auto"/>
            <w:textDirection w:val="btLr"/>
          </w:tcPr>
          <w:p w:rsidR="00565E9E" w:rsidRDefault="00565E9E">
            <w:pPr>
              <w:spacing w:before="60" w:after="60"/>
              <w:ind w:left="113" w:right="113"/>
              <w:rPr>
                <w:rFonts w:ascii="Arial" w:hAnsi="Arial"/>
                <w:b/>
                <w:sz w:val="18"/>
              </w:rPr>
            </w:pPr>
            <w:r>
              <w:rPr>
                <w:rFonts w:ascii="Arial" w:hAnsi="Arial"/>
                <w:b/>
                <w:sz w:val="18"/>
              </w:rPr>
              <w:t>Technology is not used</w:t>
            </w:r>
          </w:p>
        </w:tc>
        <w:tc>
          <w:tcPr>
            <w:tcW w:w="630" w:type="dxa"/>
            <w:tcBorders>
              <w:top w:val="nil"/>
            </w:tcBorders>
            <w:shd w:val="pct30" w:color="auto" w:fill="auto"/>
            <w:textDirection w:val="btLr"/>
          </w:tcPr>
          <w:p w:rsidR="00565E9E" w:rsidRDefault="00565E9E">
            <w:pPr>
              <w:spacing w:before="60" w:after="60"/>
              <w:ind w:left="113" w:right="113"/>
              <w:rPr>
                <w:rFonts w:ascii="Arial" w:hAnsi="Arial"/>
                <w:b/>
                <w:sz w:val="18"/>
              </w:rPr>
            </w:pPr>
            <w:r>
              <w:rPr>
                <w:rFonts w:ascii="Arial" w:hAnsi="Arial"/>
                <w:b/>
                <w:sz w:val="18"/>
              </w:rPr>
              <w:t xml:space="preserve">  A small part</w:t>
            </w:r>
          </w:p>
        </w:tc>
        <w:tc>
          <w:tcPr>
            <w:tcW w:w="720" w:type="dxa"/>
            <w:tcBorders>
              <w:top w:val="nil"/>
            </w:tcBorders>
            <w:shd w:val="pct30" w:color="auto" w:fill="auto"/>
            <w:textDirection w:val="btLr"/>
          </w:tcPr>
          <w:p w:rsidR="00565E9E" w:rsidRDefault="00565E9E">
            <w:pPr>
              <w:spacing w:before="60" w:after="60"/>
              <w:ind w:left="113" w:right="113"/>
              <w:rPr>
                <w:rFonts w:ascii="Arial" w:hAnsi="Arial"/>
                <w:b/>
                <w:sz w:val="18"/>
              </w:rPr>
            </w:pPr>
            <w:r>
              <w:rPr>
                <w:rFonts w:ascii="Arial" w:hAnsi="Arial"/>
                <w:b/>
                <w:sz w:val="18"/>
              </w:rPr>
              <w:t xml:space="preserve">  A large part</w:t>
            </w:r>
          </w:p>
        </w:tc>
      </w:tr>
      <w:tr w:rsidR="00565E9E" w:rsidTr="00CA2B56">
        <w:tblPrEx>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1" w:author="Casey Smith" w:date="2010-11-21T14:36:00Z">
            <w:tblPrEx>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948" w:type="dxa"/>
            <w:tcPrChange w:id="42" w:author="Casey Smith" w:date="2010-11-21T14:36:00Z">
              <w:tcPr>
                <w:tcW w:w="6948" w:type="dxa"/>
                <w:shd w:val="pct15" w:color="auto" w:fill="auto"/>
              </w:tcPr>
            </w:tcPrChange>
          </w:tcPr>
          <w:p w:rsidR="00565E9E" w:rsidRDefault="00565E9E">
            <w:pPr>
              <w:spacing w:before="60" w:after="60"/>
              <w:rPr>
                <w:rFonts w:ascii="Arial" w:hAnsi="Arial"/>
                <w:sz w:val="18"/>
              </w:rPr>
            </w:pPr>
            <w:r>
              <w:rPr>
                <w:rFonts w:ascii="Arial" w:hAnsi="Arial"/>
                <w:sz w:val="18"/>
              </w:rPr>
              <w:t>a. Writing</w:t>
            </w:r>
          </w:p>
        </w:tc>
        <w:tc>
          <w:tcPr>
            <w:tcW w:w="540" w:type="dxa"/>
            <w:shd w:val="clear" w:color="auto" w:fill="FFFF00"/>
            <w:tcPrChange w:id="43" w:author="Casey Smith" w:date="2010-11-21T14:36:00Z">
              <w:tcPr>
                <w:tcW w:w="540" w:type="dxa"/>
                <w:shd w:val="pct15" w:color="auto" w:fill="auto"/>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pct15" w:color="auto" w:fill="auto"/>
            <w:tcPrChange w:id="44" w:author="Casey Smith" w:date="2010-11-21T14:36:00Z">
              <w:tcPr>
                <w:tcW w:w="630" w:type="dxa"/>
                <w:shd w:val="pct15" w:color="auto" w:fill="auto"/>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pct15" w:color="auto" w:fill="auto"/>
            <w:tcPrChange w:id="45" w:author="Casey Smith" w:date="2010-11-21T14:36:00Z">
              <w:tcPr>
                <w:tcW w:w="630" w:type="dxa"/>
                <w:shd w:val="pct15" w:color="auto" w:fill="auto"/>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shd w:val="pct15" w:color="auto" w:fill="auto"/>
            <w:tcPrChange w:id="46" w:author="Casey Smith" w:date="2010-11-21T14:36:00Z">
              <w:tcPr>
                <w:tcW w:w="720" w:type="dxa"/>
                <w:shd w:val="pct15" w:color="auto" w:fill="auto"/>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7" w:author="Casey Smith" w:date="2010-11-21T14:36:00Z">
            <w:tblPrEx>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948" w:type="dxa"/>
            <w:tcBorders>
              <w:bottom w:val="single" w:sz="4" w:space="0" w:color="auto"/>
            </w:tcBorders>
            <w:tcPrChange w:id="48" w:author="Casey Smith" w:date="2010-11-21T14:36:00Z">
              <w:tcPr>
                <w:tcW w:w="6948" w:type="dxa"/>
                <w:tcBorders>
                  <w:bottom w:val="single" w:sz="4" w:space="0" w:color="auto"/>
                </w:tcBorders>
              </w:tcPr>
            </w:tcPrChange>
          </w:tcPr>
          <w:p w:rsidR="00565E9E" w:rsidRDefault="00565E9E">
            <w:pPr>
              <w:spacing w:before="60" w:after="60"/>
              <w:rPr>
                <w:rFonts w:ascii="Arial" w:hAnsi="Arial"/>
                <w:sz w:val="18"/>
              </w:rPr>
            </w:pPr>
            <w:r>
              <w:rPr>
                <w:rFonts w:ascii="Arial" w:hAnsi="Arial"/>
                <w:sz w:val="18"/>
              </w:rPr>
              <w:t>b. Mathematics</w:t>
            </w:r>
          </w:p>
        </w:tc>
        <w:tc>
          <w:tcPr>
            <w:tcW w:w="540" w:type="dxa"/>
            <w:tcBorders>
              <w:bottom w:val="single" w:sz="4" w:space="0" w:color="auto"/>
            </w:tcBorders>
            <w:tcPrChange w:id="49" w:author="Casey Smith" w:date="2010-11-21T14:36:00Z">
              <w:tcPr>
                <w:tcW w:w="540" w:type="dxa"/>
                <w:tcBorders>
                  <w:bottom w:val="single" w:sz="4" w:space="0" w:color="auto"/>
                </w:tcBorders>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tcPrChange w:id="50" w:author="Casey Smith" w:date="2010-11-21T14:36:00Z">
              <w:tcPr>
                <w:tcW w:w="630" w:type="dxa"/>
                <w:tcBorders>
                  <w:bottom w:val="single" w:sz="4" w:space="0" w:color="auto"/>
                </w:tcBorders>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tcPrChange w:id="51" w:author="Casey Smith" w:date="2010-11-21T14:36:00Z">
              <w:tcPr>
                <w:tcW w:w="630" w:type="dxa"/>
                <w:tcBorders>
                  <w:bottom w:val="single" w:sz="4" w:space="0" w:color="auto"/>
                </w:tcBorders>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00"/>
            <w:tcPrChange w:id="52" w:author="Casey Smith" w:date="2010-11-21T14:36:00Z">
              <w:tcPr>
                <w:tcW w:w="720" w:type="dxa"/>
                <w:tcBorders>
                  <w:bottom w:val="single" w:sz="4" w:space="0" w:color="auto"/>
                </w:tcBorders>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3" w:author="Casey Smith" w:date="2010-11-21T14:36:00Z">
            <w:tblPrEx>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948" w:type="dxa"/>
            <w:tcBorders>
              <w:top w:val="single" w:sz="4" w:space="0" w:color="auto"/>
              <w:left w:val="single" w:sz="4" w:space="0" w:color="auto"/>
              <w:bottom w:val="single" w:sz="4" w:space="0" w:color="auto"/>
              <w:right w:val="single" w:sz="4" w:space="0" w:color="auto"/>
            </w:tcBorders>
            <w:tcPrChange w:id="54" w:author="Casey Smith" w:date="2010-11-21T14:36:00Z">
              <w:tcPr>
                <w:tcW w:w="6948" w:type="dxa"/>
                <w:tcBorders>
                  <w:top w:val="single" w:sz="4" w:space="0" w:color="auto"/>
                  <w:left w:val="single" w:sz="4" w:space="0" w:color="auto"/>
                  <w:bottom w:val="single" w:sz="4" w:space="0" w:color="auto"/>
                  <w:right w:val="single" w:sz="4" w:space="0" w:color="auto"/>
                </w:tcBorders>
                <w:shd w:val="pct15" w:color="auto" w:fill="auto"/>
              </w:tcPr>
            </w:tcPrChange>
          </w:tcPr>
          <w:p w:rsidR="00565E9E" w:rsidRDefault="00565E9E">
            <w:pPr>
              <w:spacing w:before="60" w:after="60"/>
              <w:rPr>
                <w:rFonts w:ascii="Arial" w:hAnsi="Arial"/>
                <w:sz w:val="18"/>
              </w:rPr>
            </w:pPr>
            <w:r>
              <w:rPr>
                <w:rFonts w:ascii="Arial" w:hAnsi="Arial"/>
                <w:sz w:val="18"/>
              </w:rPr>
              <w:t>c. Science</w:t>
            </w:r>
          </w:p>
        </w:tc>
        <w:tc>
          <w:tcPr>
            <w:tcW w:w="540" w:type="dxa"/>
            <w:tcBorders>
              <w:top w:val="single" w:sz="4" w:space="0" w:color="auto"/>
              <w:left w:val="single" w:sz="4" w:space="0" w:color="auto"/>
              <w:bottom w:val="single" w:sz="4" w:space="0" w:color="auto"/>
              <w:right w:val="single" w:sz="4" w:space="0" w:color="auto"/>
            </w:tcBorders>
            <w:shd w:val="clear" w:color="auto" w:fill="FFFF00"/>
            <w:tcPrChange w:id="55" w:author="Casey Smith" w:date="2010-11-21T14:36:00Z">
              <w:tcPr>
                <w:tcW w:w="540" w:type="dxa"/>
                <w:tcBorders>
                  <w:top w:val="single" w:sz="4" w:space="0" w:color="auto"/>
                  <w:left w:val="single" w:sz="4" w:space="0" w:color="auto"/>
                  <w:bottom w:val="single" w:sz="4" w:space="0" w:color="auto"/>
                  <w:right w:val="single" w:sz="4" w:space="0" w:color="auto"/>
                </w:tcBorders>
                <w:shd w:val="pct15" w:color="auto" w:fill="auto"/>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top w:val="single" w:sz="4" w:space="0" w:color="auto"/>
              <w:left w:val="single" w:sz="4" w:space="0" w:color="auto"/>
              <w:bottom w:val="single" w:sz="4" w:space="0" w:color="auto"/>
              <w:right w:val="single" w:sz="4" w:space="0" w:color="auto"/>
            </w:tcBorders>
            <w:shd w:val="pct15" w:color="auto" w:fill="auto"/>
            <w:tcPrChange w:id="56" w:author="Casey Smith" w:date="2010-11-21T14:36:00Z">
              <w:tcPr>
                <w:tcW w:w="630" w:type="dxa"/>
                <w:tcBorders>
                  <w:top w:val="single" w:sz="4" w:space="0" w:color="auto"/>
                  <w:left w:val="single" w:sz="4" w:space="0" w:color="auto"/>
                  <w:bottom w:val="single" w:sz="4" w:space="0" w:color="auto"/>
                  <w:right w:val="single" w:sz="4" w:space="0" w:color="auto"/>
                </w:tcBorders>
                <w:shd w:val="pct15" w:color="auto" w:fill="auto"/>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top w:val="single" w:sz="4" w:space="0" w:color="auto"/>
              <w:left w:val="single" w:sz="4" w:space="0" w:color="auto"/>
              <w:bottom w:val="single" w:sz="4" w:space="0" w:color="auto"/>
              <w:right w:val="single" w:sz="4" w:space="0" w:color="auto"/>
            </w:tcBorders>
            <w:shd w:val="pct15" w:color="auto" w:fill="auto"/>
            <w:tcPrChange w:id="57" w:author="Casey Smith" w:date="2010-11-21T14:36:00Z">
              <w:tcPr>
                <w:tcW w:w="630" w:type="dxa"/>
                <w:tcBorders>
                  <w:top w:val="single" w:sz="4" w:space="0" w:color="auto"/>
                  <w:left w:val="single" w:sz="4" w:space="0" w:color="auto"/>
                  <w:bottom w:val="single" w:sz="4" w:space="0" w:color="auto"/>
                  <w:right w:val="single" w:sz="4" w:space="0" w:color="auto"/>
                </w:tcBorders>
                <w:shd w:val="pct15" w:color="auto" w:fill="auto"/>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top w:val="single" w:sz="4" w:space="0" w:color="auto"/>
              <w:left w:val="single" w:sz="4" w:space="0" w:color="auto"/>
              <w:bottom w:val="single" w:sz="4" w:space="0" w:color="auto"/>
              <w:right w:val="single" w:sz="4" w:space="0" w:color="auto"/>
            </w:tcBorders>
            <w:shd w:val="pct15" w:color="auto" w:fill="auto"/>
            <w:tcPrChange w:id="58" w:author="Casey Smith" w:date="2010-11-21T14:36:00Z">
              <w:tcPr>
                <w:tcW w:w="720" w:type="dxa"/>
                <w:tcBorders>
                  <w:top w:val="single" w:sz="4" w:space="0" w:color="auto"/>
                  <w:left w:val="single" w:sz="4" w:space="0" w:color="auto"/>
                  <w:bottom w:val="single" w:sz="4" w:space="0" w:color="auto"/>
                  <w:right w:val="single" w:sz="4" w:space="0" w:color="auto"/>
                </w:tcBorders>
                <w:shd w:val="pct15" w:color="auto" w:fill="auto"/>
              </w:tcPr>
            </w:tcPrChange>
          </w:tcPr>
          <w:p w:rsidR="00565E9E" w:rsidRDefault="00565E9E">
            <w:pPr>
              <w:spacing w:before="60" w:after="60"/>
              <w:ind w:left="-108" w:right="-108"/>
              <w:jc w:val="center"/>
              <w:rPr>
                <w:rFonts w:ascii="Arial" w:hAnsi="Arial"/>
                <w:sz w:val="18"/>
              </w:rPr>
            </w:pPr>
            <w:r>
              <w:rPr>
                <w:rFonts w:ascii="Arial" w:hAnsi="Arial"/>
                <w:sz w:val="18"/>
              </w:rPr>
              <w:t>O</w:t>
            </w:r>
          </w:p>
        </w:tc>
      </w:tr>
    </w:tbl>
    <w:p w:rsidR="00565E9E" w:rsidRDefault="00565E9E">
      <w:pPr>
        <w:pStyle w:val="BodyText"/>
        <w:ind w:left="270"/>
        <w:rPr>
          <w:b w:val="0"/>
          <w:sz w:val="18"/>
        </w:rPr>
      </w:pPr>
    </w:p>
    <w:p w:rsidR="00565E9E" w:rsidRDefault="00565E9E">
      <w:pPr>
        <w:pStyle w:val="BodyText"/>
        <w:ind w:left="270"/>
        <w:jc w:val="center"/>
        <w:rPr>
          <w:sz w:val="18"/>
        </w:rPr>
      </w:pPr>
    </w:p>
    <w:p w:rsidR="00565E9E" w:rsidRDefault="00565E9E">
      <w:pPr>
        <w:pStyle w:val="BodyText"/>
        <w:ind w:left="270"/>
        <w:jc w:val="center"/>
        <w:rPr>
          <w:sz w:val="18"/>
        </w:rPr>
      </w:pPr>
    </w:p>
    <w:p w:rsidR="00565E9E" w:rsidRDefault="00565E9E">
      <w:pPr>
        <w:pStyle w:val="BodyText"/>
        <w:ind w:left="270" w:right="-360"/>
        <w:jc w:val="center"/>
        <w:rPr>
          <w:sz w:val="18"/>
        </w:rPr>
      </w:pPr>
      <w:r>
        <w:rPr>
          <w:sz w:val="18"/>
        </w:rPr>
        <w:t>C1-1</w:t>
      </w:r>
    </w:p>
    <w:tbl>
      <w:tblPr>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68"/>
        <w:tblGridChange w:id="59">
          <w:tblGrid>
            <w:gridCol w:w="9468"/>
          </w:tblGrid>
        </w:tblGridChange>
      </w:tblGrid>
      <w:tr w:rsidR="00565E9E">
        <w:tblPrEx>
          <w:tblCellMar>
            <w:top w:w="0" w:type="dxa"/>
            <w:bottom w:w="0" w:type="dxa"/>
          </w:tblCellMar>
        </w:tblPrEx>
        <w:trPr>
          <w:cantSplit/>
          <w:trHeight w:val="1187"/>
        </w:trPr>
        <w:tc>
          <w:tcPr>
            <w:tcW w:w="9468" w:type="dxa"/>
            <w:shd w:val="pct30" w:color="auto" w:fill="auto"/>
          </w:tcPr>
          <w:p w:rsidR="00565E9E" w:rsidRDefault="00565E9E">
            <w:pPr>
              <w:pStyle w:val="BodyText"/>
              <w:spacing w:before="60" w:after="60"/>
              <w:rPr>
                <w:sz w:val="18"/>
                <w:shd w:val="clear" w:color="auto" w:fill="FFFFFF"/>
              </w:rPr>
            </w:pPr>
            <w:r>
              <w:rPr>
                <w:sz w:val="18"/>
                <w:shd w:val="clear" w:color="auto" w:fill="FFFFFF"/>
              </w:rPr>
              <w:t>T17</w:t>
            </w:r>
          </w:p>
          <w:p w:rsidR="00565E9E" w:rsidRDefault="00565E9E">
            <w:pPr>
              <w:spacing w:before="60" w:after="60"/>
              <w:rPr>
                <w:rFonts w:ascii="Arial" w:hAnsi="Arial"/>
                <w:b/>
                <w:sz w:val="18"/>
              </w:rPr>
            </w:pPr>
          </w:p>
          <w:p w:rsidR="00565E9E" w:rsidRDefault="00565E9E">
            <w:pPr>
              <w:spacing w:before="60" w:after="60"/>
              <w:rPr>
                <w:rFonts w:ascii="Arial" w:hAnsi="Arial"/>
                <w:sz w:val="18"/>
              </w:rPr>
            </w:pPr>
            <w:r>
              <w:rPr>
                <w:rFonts w:ascii="Arial" w:hAnsi="Arial"/>
                <w:sz w:val="18"/>
              </w:rPr>
              <w:t xml:space="preserve">When designing technology-supported learning experiences, how frequently do you use research to guide your decision-making? </w:t>
            </w:r>
          </w:p>
          <w:p w:rsidR="00565E9E" w:rsidRDefault="00565E9E">
            <w:pPr>
              <w:spacing w:before="60" w:after="60"/>
              <w:rPr>
                <w:rFonts w:ascii="Arial" w:hAnsi="Arial"/>
                <w:sz w:val="18"/>
              </w:rPr>
            </w:pPr>
            <w:r>
              <w:rPr>
                <w:rFonts w:ascii="Arial" w:hAnsi="Arial"/>
                <w:sz w:val="18"/>
              </w:rPr>
              <w:t>(Select one)</w:t>
            </w:r>
          </w:p>
          <w:p w:rsidR="00565E9E" w:rsidRDefault="00565E9E">
            <w:pPr>
              <w:spacing w:before="60" w:after="60"/>
              <w:rPr>
                <w:rFonts w:ascii="Arial" w:hAnsi="Arial"/>
                <w:sz w:val="18"/>
              </w:rPr>
            </w:pPr>
          </w:p>
        </w:tc>
      </w:tr>
      <w:tr w:rsidR="00565E9E">
        <w:tblPrEx>
          <w:tblCellMar>
            <w:top w:w="0" w:type="dxa"/>
            <w:bottom w:w="0" w:type="dxa"/>
          </w:tblCellMar>
        </w:tblPrEx>
        <w:tc>
          <w:tcPr>
            <w:tcW w:w="9468" w:type="dxa"/>
            <w:shd w:val="clear" w:color="auto" w:fill="D9D9D9"/>
          </w:tcPr>
          <w:p w:rsidR="00565E9E" w:rsidRDefault="00565E9E">
            <w:pPr>
              <w:pStyle w:val="BodyText"/>
              <w:spacing w:before="60" w:after="60"/>
              <w:rPr>
                <w:b w:val="0"/>
                <w:sz w:val="18"/>
              </w:rPr>
            </w:pPr>
            <w:r>
              <w:rPr>
                <w:b w:val="0"/>
                <w:sz w:val="18"/>
              </w:rPr>
              <w:t>O Always or almost always</w:t>
            </w:r>
          </w:p>
        </w:tc>
      </w:tr>
      <w:tr w:rsidR="00565E9E">
        <w:tblPrEx>
          <w:tblCellMar>
            <w:top w:w="0" w:type="dxa"/>
            <w:bottom w:w="0" w:type="dxa"/>
          </w:tblCellMar>
        </w:tblPrEx>
        <w:tc>
          <w:tcPr>
            <w:tcW w:w="9468" w:type="dxa"/>
          </w:tcPr>
          <w:p w:rsidR="00565E9E" w:rsidRDefault="00565E9E">
            <w:pPr>
              <w:spacing w:before="60" w:after="60"/>
              <w:rPr>
                <w:rFonts w:ascii="Arial" w:hAnsi="Arial"/>
                <w:sz w:val="18"/>
              </w:rPr>
            </w:pPr>
            <w:r>
              <w:rPr>
                <w:rFonts w:ascii="Arial" w:hAnsi="Arial"/>
                <w:sz w:val="18"/>
              </w:rPr>
              <w:t>O Sometimes</w:t>
            </w:r>
          </w:p>
        </w:tc>
      </w:tr>
      <w:tr w:rsidR="00565E9E" w:rsidTr="00CA2B56">
        <w:tblPrEx>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60" w:author="Casey Smith" w:date="2010-11-21T14:36:00Z">
            <w:tblPrEx>
              <w:tblW w:w="946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9468" w:type="dxa"/>
            <w:shd w:val="clear" w:color="auto" w:fill="FFFF00"/>
            <w:tcPrChange w:id="61" w:author="Casey Smith" w:date="2010-11-21T14:36:00Z">
              <w:tcPr>
                <w:tcW w:w="9468" w:type="dxa"/>
                <w:shd w:val="clear" w:color="auto" w:fill="D9D9D9"/>
              </w:tcPr>
            </w:tcPrChange>
          </w:tcPr>
          <w:p w:rsidR="00565E9E" w:rsidRDefault="00565E9E">
            <w:pPr>
              <w:pStyle w:val="BodyText"/>
              <w:spacing w:before="60" w:after="60"/>
              <w:rPr>
                <w:b w:val="0"/>
                <w:sz w:val="18"/>
              </w:rPr>
            </w:pPr>
            <w:r>
              <w:rPr>
                <w:b w:val="0"/>
                <w:sz w:val="18"/>
              </w:rPr>
              <w:t>O Never or almost never</w:t>
            </w:r>
          </w:p>
        </w:tc>
      </w:tr>
      <w:tr w:rsidR="00565E9E">
        <w:tblPrEx>
          <w:tblCellMar>
            <w:top w:w="0" w:type="dxa"/>
            <w:bottom w:w="0" w:type="dxa"/>
          </w:tblCellMar>
        </w:tblPrEx>
        <w:tc>
          <w:tcPr>
            <w:tcW w:w="9468" w:type="dxa"/>
          </w:tcPr>
          <w:p w:rsidR="00565E9E" w:rsidRDefault="00565E9E">
            <w:pPr>
              <w:spacing w:before="60" w:after="60"/>
              <w:rPr>
                <w:rFonts w:ascii="Arial" w:hAnsi="Arial"/>
                <w:sz w:val="18"/>
              </w:rPr>
            </w:pPr>
            <w:r>
              <w:rPr>
                <w:rFonts w:ascii="Arial" w:hAnsi="Arial"/>
                <w:sz w:val="18"/>
              </w:rPr>
              <w:t>O I don’t know</w:t>
            </w:r>
          </w:p>
        </w:tc>
      </w:tr>
      <w:tr w:rsidR="00565E9E">
        <w:tblPrEx>
          <w:tblCellMar>
            <w:top w:w="0" w:type="dxa"/>
            <w:bottom w:w="0" w:type="dxa"/>
          </w:tblCellMar>
        </w:tblPrEx>
        <w:tc>
          <w:tcPr>
            <w:tcW w:w="9468" w:type="dxa"/>
            <w:shd w:val="clear" w:color="auto" w:fill="D9D9D9"/>
          </w:tcPr>
          <w:p w:rsidR="00565E9E" w:rsidRDefault="00565E9E">
            <w:pPr>
              <w:spacing w:before="60" w:after="60"/>
              <w:rPr>
                <w:rFonts w:ascii="Arial" w:hAnsi="Arial"/>
                <w:sz w:val="18"/>
              </w:rPr>
            </w:pPr>
            <w:r>
              <w:rPr>
                <w:rFonts w:ascii="Arial" w:hAnsi="Arial"/>
                <w:sz w:val="18"/>
              </w:rPr>
              <w:t>O Not applicable; I don’t use technology to support student learning</w:t>
            </w:r>
          </w:p>
        </w:tc>
      </w:tr>
    </w:tbl>
    <w:p w:rsidR="00565E9E" w:rsidRDefault="00565E9E">
      <w:pPr>
        <w:pStyle w:val="BodyTextIndent"/>
        <w:ind w:left="180" w:firstLine="0"/>
        <w:rPr>
          <w:b w:val="0"/>
          <w:sz w:val="18"/>
        </w:rPr>
      </w:pPr>
    </w:p>
    <w:p w:rsidR="00565E9E" w:rsidRDefault="00565E9E">
      <w:pPr>
        <w:pStyle w:val="BodyTextIndent"/>
        <w:ind w:left="270" w:firstLine="0"/>
        <w:jc w:val="center"/>
        <w:rPr>
          <w:b w:val="0"/>
          <w:sz w:val="18"/>
        </w:rPr>
      </w:pPr>
      <w:r>
        <w:rPr>
          <w:b w:val="0"/>
          <w:sz w:val="18"/>
        </w:rPr>
        <w:br w:type="page"/>
      </w:r>
    </w:p>
    <w:p w:rsidR="00565E9E" w:rsidRDefault="00565E9E">
      <w:pPr>
        <w:pStyle w:val="BodyText"/>
        <w:ind w:left="270" w:right="-360"/>
        <w:jc w:val="center"/>
        <w:rPr>
          <w:sz w:val="18"/>
        </w:rPr>
      </w:pPr>
      <w:r>
        <w:rPr>
          <w:sz w:val="18"/>
        </w:rPr>
        <w:t>C1-1</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0"/>
        <w:gridCol w:w="630"/>
        <w:gridCol w:w="630"/>
        <w:gridCol w:w="720"/>
        <w:gridCol w:w="630"/>
        <w:gridCol w:w="630"/>
        <w:gridCol w:w="630"/>
        <w:tblGridChange w:id="62">
          <w:tblGrid>
            <w:gridCol w:w="5580"/>
            <w:gridCol w:w="630"/>
            <w:gridCol w:w="630"/>
            <w:gridCol w:w="720"/>
            <w:gridCol w:w="630"/>
            <w:gridCol w:w="630"/>
            <w:gridCol w:w="630"/>
          </w:tblGrid>
        </w:tblGridChange>
      </w:tblGrid>
      <w:tr w:rsidR="00565E9E">
        <w:tblPrEx>
          <w:tblCellMar>
            <w:top w:w="0" w:type="dxa"/>
            <w:bottom w:w="0" w:type="dxa"/>
          </w:tblCellMar>
        </w:tblPrEx>
        <w:trPr>
          <w:cantSplit/>
          <w:trHeight w:val="422"/>
        </w:trPr>
        <w:tc>
          <w:tcPr>
            <w:tcW w:w="5580" w:type="dxa"/>
            <w:tcBorders>
              <w:bottom w:val="nil"/>
            </w:tcBorders>
            <w:shd w:val="pct30" w:color="auto" w:fill="auto"/>
          </w:tcPr>
          <w:p w:rsidR="00565E9E" w:rsidRDefault="00565E9E">
            <w:pPr>
              <w:pStyle w:val="BodyText"/>
              <w:spacing w:before="60" w:after="60"/>
              <w:rPr>
                <w:sz w:val="18"/>
                <w:shd w:val="clear" w:color="auto" w:fill="FFFFFF"/>
              </w:rPr>
            </w:pPr>
            <w:r>
              <w:rPr>
                <w:sz w:val="18"/>
                <w:shd w:val="clear" w:color="auto" w:fill="FFFFFF"/>
              </w:rPr>
              <w:t>T18</w:t>
            </w:r>
          </w:p>
          <w:p w:rsidR="00565E9E" w:rsidRDefault="00565E9E">
            <w:pPr>
              <w:spacing w:before="60" w:after="60"/>
              <w:ind w:left="270"/>
              <w:rPr>
                <w:rFonts w:ascii="Arial" w:hAnsi="Arial"/>
                <w:b/>
                <w:sz w:val="18"/>
              </w:rPr>
            </w:pPr>
          </w:p>
        </w:tc>
        <w:tc>
          <w:tcPr>
            <w:tcW w:w="3870" w:type="dxa"/>
            <w:gridSpan w:val="6"/>
            <w:tcBorders>
              <w:bottom w:val="nil"/>
            </w:tcBorders>
            <w:shd w:val="pct30" w:color="auto" w:fill="auto"/>
          </w:tcPr>
          <w:p w:rsidR="00565E9E" w:rsidRDefault="00565E9E">
            <w:pPr>
              <w:spacing w:before="60" w:after="60"/>
              <w:ind w:left="270"/>
              <w:jc w:val="center"/>
              <w:rPr>
                <w:rFonts w:ascii="Arial" w:hAnsi="Arial"/>
                <w:b/>
                <w:sz w:val="18"/>
              </w:rPr>
            </w:pPr>
            <w:r>
              <w:rPr>
                <w:rFonts w:ascii="Arial" w:hAnsi="Arial"/>
                <w:b/>
                <w:sz w:val="18"/>
              </w:rPr>
              <w:t>(Select one)</w:t>
            </w:r>
          </w:p>
        </w:tc>
      </w:tr>
      <w:tr w:rsidR="00565E9E">
        <w:tblPrEx>
          <w:tblCellMar>
            <w:top w:w="0" w:type="dxa"/>
            <w:bottom w:w="0" w:type="dxa"/>
          </w:tblCellMar>
        </w:tblPrEx>
        <w:trPr>
          <w:cantSplit/>
          <w:trHeight w:val="962"/>
        </w:trPr>
        <w:tc>
          <w:tcPr>
            <w:tcW w:w="5580" w:type="dxa"/>
            <w:tcBorders>
              <w:top w:val="nil"/>
            </w:tcBorders>
            <w:shd w:val="pct30" w:color="auto" w:fill="auto"/>
          </w:tcPr>
          <w:p w:rsidR="00565E9E" w:rsidRDefault="00565E9E">
            <w:pPr>
              <w:spacing w:before="60" w:after="60"/>
              <w:rPr>
                <w:rFonts w:ascii="Arial" w:hAnsi="Arial"/>
                <w:b/>
                <w:sz w:val="18"/>
              </w:rPr>
            </w:pPr>
          </w:p>
          <w:p w:rsidR="00565E9E" w:rsidRDefault="00565E9E">
            <w:pPr>
              <w:spacing w:before="60" w:after="60"/>
              <w:rPr>
                <w:rFonts w:ascii="Arial" w:hAnsi="Arial"/>
                <w:b/>
                <w:sz w:val="18"/>
              </w:rPr>
            </w:pPr>
          </w:p>
          <w:p w:rsidR="00565E9E" w:rsidRDefault="00565E9E">
            <w:pPr>
              <w:spacing w:before="60" w:after="60"/>
              <w:rPr>
                <w:rFonts w:ascii="Arial" w:hAnsi="Arial"/>
                <w:sz w:val="18"/>
              </w:rPr>
            </w:pPr>
            <w:r>
              <w:rPr>
                <w:rFonts w:ascii="Arial" w:hAnsi="Arial"/>
                <w:sz w:val="18"/>
              </w:rPr>
              <w:t xml:space="preserve">How often do students in your </w:t>
            </w:r>
            <w:proofErr w:type="gramStart"/>
            <w:r>
              <w:rPr>
                <w:rFonts w:ascii="Arial" w:hAnsi="Arial"/>
                <w:sz w:val="18"/>
              </w:rPr>
              <w:t>class(</w:t>
            </w:r>
            <w:proofErr w:type="spellStart"/>
            <w:proofErr w:type="gramEnd"/>
            <w:r>
              <w:rPr>
                <w:rFonts w:ascii="Arial" w:hAnsi="Arial"/>
                <w:sz w:val="18"/>
              </w:rPr>
              <w:t>es</w:t>
            </w:r>
            <w:proofErr w:type="spellEnd"/>
            <w:r>
              <w:rPr>
                <w:rFonts w:ascii="Arial" w:hAnsi="Arial"/>
                <w:sz w:val="18"/>
              </w:rPr>
              <w:t xml:space="preserve">) </w:t>
            </w:r>
            <w:r>
              <w:rPr>
                <w:rFonts w:ascii="Arial" w:hAnsi="Arial"/>
                <w:b/>
                <w:sz w:val="18"/>
                <w:u w:val="single"/>
              </w:rPr>
              <w:t>use technology</w:t>
            </w:r>
            <w:r>
              <w:rPr>
                <w:rFonts w:ascii="Arial" w:hAnsi="Arial"/>
                <w:sz w:val="18"/>
              </w:rPr>
              <w:t xml:space="preserve"> to do the following? </w:t>
            </w: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 xml:space="preserve">Mark “Not Applicable” </w:t>
            </w:r>
            <w:r>
              <w:rPr>
                <w:rFonts w:ascii="Arial" w:hAnsi="Arial"/>
                <w:b/>
                <w:sz w:val="18"/>
              </w:rPr>
              <w:t>only</w:t>
            </w:r>
            <w:r>
              <w:rPr>
                <w:rFonts w:ascii="Arial" w:hAnsi="Arial"/>
                <w:sz w:val="18"/>
              </w:rPr>
              <w:t xml:space="preserve"> if this use does not apply to your subject area:</w:t>
            </w:r>
          </w:p>
          <w:p w:rsidR="00565E9E" w:rsidRDefault="00565E9E">
            <w:pPr>
              <w:spacing w:before="60" w:after="60"/>
              <w:rPr>
                <w:rFonts w:ascii="Arial" w:hAnsi="Arial"/>
                <w:b/>
                <w:sz w:val="18"/>
              </w:rPr>
            </w:pPr>
          </w:p>
        </w:tc>
        <w:tc>
          <w:tcPr>
            <w:tcW w:w="630" w:type="dxa"/>
            <w:tcBorders>
              <w:top w:val="nil"/>
              <w:bottom w:val="single" w:sz="4" w:space="0" w:color="auto"/>
            </w:tcBorders>
            <w:shd w:val="pct30" w:color="auto" w:fill="auto"/>
            <w:textDirection w:val="btLr"/>
          </w:tcPr>
          <w:p w:rsidR="00565E9E" w:rsidRDefault="00565E9E">
            <w:pPr>
              <w:spacing w:before="60" w:after="60"/>
              <w:ind w:left="270" w:right="113"/>
              <w:jc w:val="center"/>
              <w:rPr>
                <w:rFonts w:ascii="Arial" w:hAnsi="Arial"/>
                <w:b/>
                <w:sz w:val="18"/>
              </w:rPr>
            </w:pPr>
            <w:r>
              <w:rPr>
                <w:rFonts w:ascii="Arial" w:hAnsi="Arial"/>
                <w:b/>
                <w:sz w:val="18"/>
              </w:rPr>
              <w:t>Daily</w:t>
            </w:r>
          </w:p>
          <w:p w:rsidR="00565E9E" w:rsidRDefault="00565E9E">
            <w:pPr>
              <w:spacing w:before="60" w:after="60"/>
              <w:ind w:left="270" w:right="113"/>
              <w:jc w:val="center"/>
              <w:rPr>
                <w:rFonts w:ascii="Arial" w:hAnsi="Arial"/>
                <w:b/>
                <w:sz w:val="18"/>
              </w:rPr>
            </w:pPr>
          </w:p>
        </w:tc>
        <w:tc>
          <w:tcPr>
            <w:tcW w:w="630" w:type="dxa"/>
            <w:tcBorders>
              <w:top w:val="nil"/>
              <w:bottom w:val="single" w:sz="4" w:space="0" w:color="auto"/>
            </w:tcBorders>
            <w:shd w:val="pct30" w:color="auto" w:fill="auto"/>
            <w:textDirection w:val="btLr"/>
          </w:tcPr>
          <w:p w:rsidR="00565E9E" w:rsidRDefault="00565E9E">
            <w:pPr>
              <w:spacing w:before="60" w:after="60"/>
              <w:ind w:left="270" w:right="113"/>
              <w:jc w:val="center"/>
              <w:rPr>
                <w:rFonts w:ascii="Arial" w:hAnsi="Arial"/>
                <w:b/>
                <w:sz w:val="18"/>
              </w:rPr>
            </w:pPr>
            <w:r>
              <w:rPr>
                <w:rFonts w:ascii="Arial" w:hAnsi="Arial"/>
                <w:b/>
                <w:sz w:val="18"/>
              </w:rPr>
              <w:t>Weekly</w:t>
            </w:r>
          </w:p>
        </w:tc>
        <w:tc>
          <w:tcPr>
            <w:tcW w:w="720" w:type="dxa"/>
            <w:tcBorders>
              <w:top w:val="nil"/>
              <w:bottom w:val="single" w:sz="4" w:space="0" w:color="auto"/>
            </w:tcBorders>
            <w:shd w:val="pct30" w:color="auto" w:fill="auto"/>
            <w:textDirection w:val="btLr"/>
          </w:tcPr>
          <w:p w:rsidR="00565E9E" w:rsidRDefault="00565E9E">
            <w:pPr>
              <w:spacing w:before="60" w:after="60"/>
              <w:ind w:left="270" w:right="113"/>
              <w:jc w:val="center"/>
              <w:rPr>
                <w:rFonts w:ascii="Arial" w:hAnsi="Arial"/>
                <w:b/>
                <w:sz w:val="18"/>
              </w:rPr>
            </w:pPr>
            <w:r>
              <w:rPr>
                <w:rFonts w:ascii="Arial" w:hAnsi="Arial"/>
                <w:b/>
                <w:sz w:val="18"/>
              </w:rPr>
              <w:t>Monthly</w:t>
            </w:r>
          </w:p>
        </w:tc>
        <w:tc>
          <w:tcPr>
            <w:tcW w:w="630" w:type="dxa"/>
            <w:tcBorders>
              <w:top w:val="nil"/>
              <w:bottom w:val="single" w:sz="4" w:space="0" w:color="auto"/>
            </w:tcBorders>
            <w:shd w:val="pct30" w:color="auto" w:fill="auto"/>
            <w:textDirection w:val="btLr"/>
          </w:tcPr>
          <w:p w:rsidR="00565E9E" w:rsidRDefault="00565E9E">
            <w:pPr>
              <w:spacing w:before="60" w:after="60"/>
              <w:ind w:left="270" w:right="113"/>
              <w:jc w:val="center"/>
              <w:rPr>
                <w:rFonts w:ascii="Arial" w:hAnsi="Arial"/>
                <w:b/>
                <w:sz w:val="18"/>
              </w:rPr>
            </w:pPr>
            <w:r>
              <w:rPr>
                <w:rFonts w:ascii="Arial" w:hAnsi="Arial"/>
                <w:b/>
                <w:sz w:val="18"/>
              </w:rPr>
              <w:t>Quarterly</w:t>
            </w:r>
          </w:p>
        </w:tc>
        <w:tc>
          <w:tcPr>
            <w:tcW w:w="630" w:type="dxa"/>
            <w:tcBorders>
              <w:top w:val="nil"/>
              <w:bottom w:val="single" w:sz="4" w:space="0" w:color="auto"/>
            </w:tcBorders>
            <w:shd w:val="pct30" w:color="auto" w:fill="auto"/>
            <w:textDirection w:val="btLr"/>
          </w:tcPr>
          <w:p w:rsidR="00565E9E" w:rsidRDefault="00565E9E">
            <w:pPr>
              <w:spacing w:before="60" w:after="60"/>
              <w:ind w:left="-108" w:right="-108"/>
              <w:jc w:val="center"/>
              <w:rPr>
                <w:rFonts w:ascii="Arial" w:hAnsi="Arial"/>
                <w:b/>
                <w:sz w:val="18"/>
              </w:rPr>
            </w:pPr>
            <w:r>
              <w:rPr>
                <w:rFonts w:ascii="Arial" w:hAnsi="Arial"/>
                <w:b/>
                <w:sz w:val="18"/>
              </w:rPr>
              <w:t>Rarely or</w:t>
            </w:r>
          </w:p>
          <w:p w:rsidR="00565E9E" w:rsidRDefault="00565E9E">
            <w:pPr>
              <w:spacing w:before="60" w:after="60"/>
              <w:ind w:left="-108" w:right="-108"/>
              <w:jc w:val="center"/>
              <w:rPr>
                <w:rFonts w:ascii="Arial" w:hAnsi="Arial"/>
                <w:b/>
                <w:sz w:val="18"/>
              </w:rPr>
            </w:pPr>
            <w:r>
              <w:rPr>
                <w:rFonts w:ascii="Arial" w:hAnsi="Arial"/>
                <w:b/>
                <w:sz w:val="18"/>
              </w:rPr>
              <w:t>Never</w:t>
            </w:r>
          </w:p>
        </w:tc>
        <w:tc>
          <w:tcPr>
            <w:tcW w:w="630" w:type="dxa"/>
            <w:tcBorders>
              <w:top w:val="nil"/>
              <w:bottom w:val="single" w:sz="4" w:space="0" w:color="auto"/>
            </w:tcBorders>
            <w:shd w:val="pct30" w:color="auto" w:fill="auto"/>
            <w:textDirection w:val="btLr"/>
          </w:tcPr>
          <w:p w:rsidR="00565E9E" w:rsidRDefault="00565E9E">
            <w:pPr>
              <w:spacing w:before="60" w:after="60"/>
              <w:ind w:left="270" w:right="113"/>
              <w:jc w:val="center"/>
              <w:rPr>
                <w:rFonts w:ascii="Arial" w:hAnsi="Arial"/>
                <w:b/>
                <w:sz w:val="18"/>
              </w:rPr>
            </w:pPr>
            <w:r>
              <w:rPr>
                <w:rFonts w:ascii="Arial" w:hAnsi="Arial"/>
                <w:b/>
                <w:sz w:val="18"/>
              </w:rPr>
              <w:t>Not  Applicable</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63"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580" w:type="dxa"/>
            <w:tcBorders>
              <w:bottom w:val="single" w:sz="4" w:space="0" w:color="auto"/>
            </w:tcBorders>
            <w:tcPrChange w:id="64" w:author="Casey Smith" w:date="2010-11-21T14:37:00Z">
              <w:tcPr>
                <w:tcW w:w="558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a. Communicate with experts, peers, and others (e.g., over email or through discussion boards)</w:t>
            </w:r>
          </w:p>
        </w:tc>
        <w:tc>
          <w:tcPr>
            <w:tcW w:w="630" w:type="dxa"/>
            <w:tcBorders>
              <w:bottom w:val="single" w:sz="4" w:space="0" w:color="auto"/>
            </w:tcBorders>
            <w:vAlign w:val="center"/>
            <w:tcPrChange w:id="65"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66"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67" w:author="Casey Smith" w:date="2010-11-21T14:37: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68"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00"/>
            <w:vAlign w:val="center"/>
            <w:tcPrChange w:id="69"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D9D9D9"/>
            <w:vAlign w:val="center"/>
            <w:tcPrChange w:id="70"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71"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580" w:type="dxa"/>
            <w:tcBorders>
              <w:bottom w:val="single" w:sz="4" w:space="0" w:color="auto"/>
            </w:tcBorders>
            <w:tcPrChange w:id="72" w:author="Casey Smith" w:date="2010-11-21T14:37:00Z">
              <w:tcPr>
                <w:tcW w:w="5580" w:type="dxa"/>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 xml:space="preserve">b. Solve real-world problems (i.e., </w:t>
            </w:r>
            <w:r>
              <w:rPr>
                <w:rFonts w:ascii="Arial" w:hAnsi="Arial"/>
                <w:color w:val="000000"/>
                <w:sz w:val="18"/>
              </w:rPr>
              <w:t>involving situations, issues, and tasks that people actually tackle in the outside world)</w:t>
            </w:r>
          </w:p>
        </w:tc>
        <w:tc>
          <w:tcPr>
            <w:tcW w:w="630" w:type="dxa"/>
            <w:tcBorders>
              <w:bottom w:val="single" w:sz="4" w:space="0" w:color="auto"/>
            </w:tcBorders>
            <w:vAlign w:val="center"/>
            <w:tcPrChange w:id="73"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74"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75" w:author="Casey Smith" w:date="2010-11-21T14:37: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76"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00"/>
            <w:vAlign w:val="center"/>
            <w:tcPrChange w:id="77"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FF"/>
            <w:vAlign w:val="center"/>
            <w:tcPrChange w:id="78"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79"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580" w:type="dxa"/>
            <w:tcBorders>
              <w:bottom w:val="single" w:sz="4" w:space="0" w:color="auto"/>
            </w:tcBorders>
            <w:tcPrChange w:id="80" w:author="Casey Smith" w:date="2010-11-21T14:37:00Z">
              <w:tcPr>
                <w:tcW w:w="558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 xml:space="preserve">c. Produce print products </w:t>
            </w:r>
          </w:p>
        </w:tc>
        <w:tc>
          <w:tcPr>
            <w:tcW w:w="630" w:type="dxa"/>
            <w:tcBorders>
              <w:bottom w:val="single" w:sz="4" w:space="0" w:color="auto"/>
            </w:tcBorders>
            <w:vAlign w:val="center"/>
            <w:tcPrChange w:id="81"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82"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83" w:author="Casey Smith" w:date="2010-11-21T14:37: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84"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00"/>
            <w:vAlign w:val="center"/>
            <w:tcPrChange w:id="85"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D9D9D9"/>
            <w:vAlign w:val="center"/>
            <w:tcPrChange w:id="86"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87"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580" w:type="dxa"/>
            <w:tcBorders>
              <w:bottom w:val="single" w:sz="4" w:space="0" w:color="auto"/>
            </w:tcBorders>
            <w:tcPrChange w:id="88" w:author="Casey Smith" w:date="2010-11-21T14:37:00Z">
              <w:tcPr>
                <w:tcW w:w="5580" w:type="dxa"/>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 xml:space="preserve">d. Produce multi-media, Web, or presentation products </w:t>
            </w:r>
          </w:p>
        </w:tc>
        <w:tc>
          <w:tcPr>
            <w:tcW w:w="630" w:type="dxa"/>
            <w:tcBorders>
              <w:bottom w:val="single" w:sz="4" w:space="0" w:color="auto"/>
            </w:tcBorders>
            <w:vAlign w:val="center"/>
            <w:tcPrChange w:id="89"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90"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91" w:author="Casey Smith" w:date="2010-11-21T14:37:00Z">
              <w:tcPr>
                <w:tcW w:w="720" w:type="dxa"/>
                <w:tcBorders>
                  <w:bottom w:val="single" w:sz="4" w:space="0" w:color="auto"/>
                </w:tcBorders>
                <w:shd w:val="clear" w:color="auto" w:fill="FFFFFF"/>
                <w:vAlign w:val="center"/>
              </w:tcPr>
            </w:tcPrChange>
          </w:tcPr>
          <w:p w:rsidR="00565E9E" w:rsidRDefault="00565E9E">
            <w:pPr>
              <w:spacing w:before="60" w:after="60"/>
              <w:ind w:left="-108" w:right="-108"/>
              <w:rPr>
                <w:rFonts w:ascii="Arial" w:hAnsi="Arial"/>
                <w:sz w:val="18"/>
              </w:rPr>
            </w:pPr>
            <w:r>
              <w:rPr>
                <w:rFonts w:ascii="Arial" w:hAnsi="Arial"/>
                <w:sz w:val="18"/>
              </w:rPr>
              <w:t xml:space="preserve">      O</w:t>
            </w:r>
          </w:p>
        </w:tc>
        <w:tc>
          <w:tcPr>
            <w:tcW w:w="630" w:type="dxa"/>
            <w:tcBorders>
              <w:bottom w:val="single" w:sz="4" w:space="0" w:color="auto"/>
            </w:tcBorders>
            <w:vAlign w:val="center"/>
            <w:tcPrChange w:id="92"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rPr>
                <w:rFonts w:ascii="Arial" w:hAnsi="Arial"/>
                <w:sz w:val="18"/>
              </w:rPr>
            </w:pPr>
            <w:r>
              <w:rPr>
                <w:rFonts w:ascii="Arial" w:hAnsi="Arial"/>
                <w:sz w:val="18"/>
              </w:rPr>
              <w:t xml:space="preserve">     O</w:t>
            </w:r>
          </w:p>
        </w:tc>
        <w:tc>
          <w:tcPr>
            <w:tcW w:w="630" w:type="dxa"/>
            <w:tcBorders>
              <w:bottom w:val="single" w:sz="4" w:space="0" w:color="auto"/>
            </w:tcBorders>
            <w:shd w:val="clear" w:color="auto" w:fill="FFFF00"/>
            <w:vAlign w:val="center"/>
            <w:tcPrChange w:id="93"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FF"/>
            <w:vAlign w:val="center"/>
            <w:tcPrChange w:id="94"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95"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580" w:type="dxa"/>
            <w:tcBorders>
              <w:bottom w:val="single" w:sz="4" w:space="0" w:color="auto"/>
            </w:tcBorders>
            <w:tcPrChange w:id="96" w:author="Casey Smith" w:date="2010-11-21T14:37:00Z">
              <w:tcPr>
                <w:tcW w:w="558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e. Conduct online research</w:t>
            </w:r>
          </w:p>
        </w:tc>
        <w:tc>
          <w:tcPr>
            <w:tcW w:w="630" w:type="dxa"/>
            <w:tcBorders>
              <w:bottom w:val="single" w:sz="4" w:space="0" w:color="auto"/>
            </w:tcBorders>
            <w:vAlign w:val="center"/>
            <w:tcPrChange w:id="97"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98"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99" w:author="Casey Smith" w:date="2010-11-21T14:37:00Z">
              <w:tcPr>
                <w:tcW w:w="720" w:type="dxa"/>
                <w:tcBorders>
                  <w:bottom w:val="single" w:sz="4" w:space="0" w:color="auto"/>
                </w:tcBorders>
                <w:shd w:val="clear" w:color="auto" w:fill="D9D9D9"/>
                <w:vAlign w:val="center"/>
              </w:tcPr>
            </w:tcPrChange>
          </w:tcPr>
          <w:p w:rsidR="00565E9E" w:rsidRDefault="00565E9E">
            <w:pPr>
              <w:spacing w:before="60" w:after="60"/>
              <w:ind w:left="-108" w:right="-108"/>
              <w:rPr>
                <w:rFonts w:ascii="Arial" w:hAnsi="Arial"/>
                <w:sz w:val="18"/>
              </w:rPr>
            </w:pPr>
            <w:r>
              <w:rPr>
                <w:rFonts w:ascii="Arial" w:hAnsi="Arial"/>
                <w:sz w:val="18"/>
              </w:rPr>
              <w:t xml:space="preserve">      O</w:t>
            </w:r>
          </w:p>
        </w:tc>
        <w:tc>
          <w:tcPr>
            <w:tcW w:w="630" w:type="dxa"/>
            <w:tcBorders>
              <w:bottom w:val="single" w:sz="4" w:space="0" w:color="auto"/>
            </w:tcBorders>
            <w:vAlign w:val="center"/>
            <w:tcPrChange w:id="100"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00"/>
            <w:vAlign w:val="center"/>
            <w:tcPrChange w:id="101"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D9D9D9"/>
            <w:vAlign w:val="center"/>
            <w:tcPrChange w:id="102"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03"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580" w:type="dxa"/>
            <w:tcPrChange w:id="104" w:author="Casey Smith" w:date="2010-11-21T14:37:00Z">
              <w:tcPr>
                <w:tcW w:w="5580" w:type="dxa"/>
                <w:shd w:val="clear" w:color="auto" w:fill="FFFFFF"/>
              </w:tcPr>
            </w:tcPrChange>
          </w:tcPr>
          <w:p w:rsidR="00565E9E" w:rsidRDefault="00565E9E">
            <w:pPr>
              <w:spacing w:before="60" w:after="60"/>
              <w:rPr>
                <w:rFonts w:ascii="Arial" w:hAnsi="Arial"/>
                <w:sz w:val="18"/>
              </w:rPr>
            </w:pPr>
            <w:r>
              <w:rPr>
                <w:rFonts w:ascii="Arial" w:hAnsi="Arial"/>
                <w:sz w:val="18"/>
              </w:rPr>
              <w:t xml:space="preserve">f. Use drill and practice or tutorial software </w:t>
            </w:r>
          </w:p>
        </w:tc>
        <w:tc>
          <w:tcPr>
            <w:tcW w:w="630" w:type="dxa"/>
            <w:tcBorders>
              <w:bottom w:val="single" w:sz="4" w:space="0" w:color="auto"/>
            </w:tcBorders>
            <w:vAlign w:val="center"/>
            <w:tcPrChange w:id="105"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106"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107" w:author="Casey Smith" w:date="2010-11-21T14:37: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108"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00"/>
            <w:vAlign w:val="center"/>
            <w:tcPrChange w:id="109"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FF"/>
            <w:vAlign w:val="center"/>
            <w:tcPrChange w:id="110"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11"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580" w:type="dxa"/>
            <w:tcBorders>
              <w:bottom w:val="single" w:sz="4" w:space="0" w:color="auto"/>
            </w:tcBorders>
            <w:tcPrChange w:id="112" w:author="Casey Smith" w:date="2010-11-21T14:37:00Z">
              <w:tcPr>
                <w:tcW w:w="558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g. Use the Internet to collaborate with students in or beyond your school</w:t>
            </w:r>
          </w:p>
        </w:tc>
        <w:tc>
          <w:tcPr>
            <w:tcW w:w="630" w:type="dxa"/>
            <w:tcBorders>
              <w:bottom w:val="single" w:sz="4" w:space="0" w:color="auto"/>
            </w:tcBorders>
            <w:vAlign w:val="center"/>
            <w:tcPrChange w:id="113"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114"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115" w:author="Casey Smith" w:date="2010-11-21T14:37: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116"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00"/>
            <w:vAlign w:val="center"/>
            <w:tcPrChange w:id="117"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D9D9D9"/>
            <w:vAlign w:val="center"/>
            <w:tcPrChange w:id="118" w:author="Casey Smith" w:date="2010-11-21T14:3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19"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580" w:type="dxa"/>
            <w:tcPrChange w:id="120" w:author="Casey Smith" w:date="2010-11-21T14:37:00Z">
              <w:tcPr>
                <w:tcW w:w="5580" w:type="dxa"/>
                <w:shd w:val="clear" w:color="auto" w:fill="FFFFFF"/>
              </w:tcPr>
            </w:tcPrChange>
          </w:tcPr>
          <w:p w:rsidR="00565E9E" w:rsidRDefault="00565E9E">
            <w:pPr>
              <w:spacing w:before="60" w:after="60"/>
              <w:rPr>
                <w:rFonts w:ascii="Arial" w:hAnsi="Arial"/>
                <w:sz w:val="18"/>
              </w:rPr>
            </w:pPr>
            <w:r>
              <w:rPr>
                <w:rFonts w:ascii="Arial" w:hAnsi="Arial"/>
                <w:sz w:val="18"/>
              </w:rPr>
              <w:t>h. Visually represent or investigate concepts (e.g., through concept mapping, graphing, reading charts)</w:t>
            </w:r>
          </w:p>
        </w:tc>
        <w:tc>
          <w:tcPr>
            <w:tcW w:w="630" w:type="dxa"/>
            <w:tcBorders>
              <w:bottom w:val="single" w:sz="4" w:space="0" w:color="auto"/>
            </w:tcBorders>
            <w:vAlign w:val="center"/>
            <w:tcPrChange w:id="121"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122"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123" w:author="Casey Smith" w:date="2010-11-21T14:37: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124"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00"/>
            <w:vAlign w:val="center"/>
            <w:tcPrChange w:id="125"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FF"/>
            <w:vAlign w:val="center"/>
            <w:tcPrChange w:id="126" w:author="Casey Smith" w:date="2010-11-21T14:3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27"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580" w:type="dxa"/>
            <w:tcPrChange w:id="128" w:author="Casey Smith" w:date="2010-11-21T14:37:00Z">
              <w:tcPr>
                <w:tcW w:w="5580" w:type="dxa"/>
                <w:shd w:val="clear" w:color="auto" w:fill="D9D9D9"/>
              </w:tcPr>
            </w:tcPrChange>
          </w:tcPr>
          <w:p w:rsidR="00565E9E" w:rsidRDefault="00565E9E">
            <w:pPr>
              <w:spacing w:before="60" w:after="60"/>
              <w:rPr>
                <w:rFonts w:ascii="Arial" w:hAnsi="Arial"/>
                <w:sz w:val="18"/>
              </w:rPr>
            </w:pPr>
            <w:proofErr w:type="spellStart"/>
            <w:r>
              <w:rPr>
                <w:rFonts w:ascii="Arial" w:hAnsi="Arial"/>
                <w:sz w:val="18"/>
              </w:rPr>
              <w:t>i</w:t>
            </w:r>
            <w:proofErr w:type="spellEnd"/>
            <w:r>
              <w:rPr>
                <w:rFonts w:ascii="Arial" w:hAnsi="Arial"/>
                <w:sz w:val="18"/>
              </w:rPr>
              <w:t>. Use digital tools and peripheral devices (e.g., digital cameras,      probes, scanners) to enhance their learning or their school work</w:t>
            </w:r>
          </w:p>
        </w:tc>
        <w:tc>
          <w:tcPr>
            <w:tcW w:w="630" w:type="dxa"/>
            <w:vAlign w:val="center"/>
            <w:tcPrChange w:id="129" w:author="Casey Smith" w:date="2010-11-21T14:37: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130" w:author="Casey Smith" w:date="2010-11-21T14:37: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vAlign w:val="center"/>
            <w:tcPrChange w:id="131" w:author="Casey Smith" w:date="2010-11-21T14:37:00Z">
              <w:tcPr>
                <w:tcW w:w="72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132" w:author="Casey Smith" w:date="2010-11-21T14:37: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FFFF00"/>
            <w:vAlign w:val="center"/>
            <w:tcPrChange w:id="133" w:author="Casey Smith" w:date="2010-11-21T14:37: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D9D9D9"/>
            <w:vAlign w:val="center"/>
            <w:tcPrChange w:id="134" w:author="Casey Smith" w:date="2010-11-21T14:37: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bl>
    <w:p w:rsidR="00565E9E" w:rsidRDefault="00565E9E">
      <w:pPr>
        <w:ind w:left="270"/>
        <w:rPr>
          <w:rFonts w:ascii="Arial" w:hAnsi="Arial"/>
          <w:b/>
          <w:sz w:val="18"/>
        </w:rPr>
      </w:pPr>
    </w:p>
    <w:p w:rsidR="00565E9E" w:rsidRDefault="00565E9E">
      <w:pPr>
        <w:pStyle w:val="BodyText"/>
        <w:ind w:left="270"/>
        <w:rPr>
          <w:b w:val="0"/>
          <w:sz w:val="18"/>
        </w:rPr>
      </w:pPr>
    </w:p>
    <w:p w:rsidR="00565E9E" w:rsidRDefault="00565E9E">
      <w:pPr>
        <w:pStyle w:val="BodyText"/>
        <w:ind w:left="270"/>
        <w:rPr>
          <w:color w:val="FF0000"/>
          <w:sz w:val="18"/>
        </w:rPr>
      </w:pPr>
    </w:p>
    <w:p w:rsidR="00565E9E" w:rsidRDefault="00565E9E">
      <w:pPr>
        <w:pStyle w:val="BodyText"/>
        <w:jc w:val="center"/>
        <w:rPr>
          <w:sz w:val="18"/>
        </w:rPr>
      </w:pPr>
      <w:r>
        <w:rPr>
          <w:sz w:val="18"/>
        </w:rPr>
        <w:t>C1-2</w:t>
      </w:r>
    </w:p>
    <w:tbl>
      <w:tblPr>
        <w:tblW w:w="9450" w:type="dxa"/>
        <w:tblInd w:w="3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9450"/>
        <w:tblGridChange w:id="135">
          <w:tblGrid>
            <w:gridCol w:w="9450"/>
          </w:tblGrid>
        </w:tblGridChange>
      </w:tblGrid>
      <w:tr w:rsidR="00565E9E">
        <w:tblPrEx>
          <w:tblCellMar>
            <w:top w:w="0" w:type="dxa"/>
            <w:bottom w:w="0" w:type="dxa"/>
          </w:tblCellMar>
        </w:tblPrEx>
        <w:trPr>
          <w:cantSplit/>
        </w:trPr>
        <w:tc>
          <w:tcPr>
            <w:tcW w:w="9450" w:type="dxa"/>
            <w:shd w:val="clear" w:color="auto" w:fill="A6A6A6"/>
          </w:tcPr>
          <w:p w:rsidR="00565E9E" w:rsidRDefault="00565E9E">
            <w:pPr>
              <w:pStyle w:val="BodyText"/>
              <w:spacing w:before="60" w:after="60"/>
              <w:rPr>
                <w:sz w:val="18"/>
                <w:shd w:val="clear" w:color="auto" w:fill="FFFFFF"/>
              </w:rPr>
            </w:pPr>
            <w:r>
              <w:rPr>
                <w:sz w:val="18"/>
                <w:shd w:val="clear" w:color="auto" w:fill="FFFFFF"/>
              </w:rPr>
              <w:t>T19</w:t>
            </w: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 xml:space="preserve">In my school, teachers: </w:t>
            </w:r>
          </w:p>
          <w:p w:rsidR="00565E9E" w:rsidRDefault="00565E9E">
            <w:pPr>
              <w:spacing w:before="60" w:after="60"/>
              <w:rPr>
                <w:rFonts w:ascii="Arial" w:hAnsi="Arial"/>
                <w:sz w:val="18"/>
              </w:rPr>
            </w:pPr>
            <w:r>
              <w:rPr>
                <w:rFonts w:ascii="Arial" w:hAnsi="Arial"/>
                <w:sz w:val="18"/>
              </w:rPr>
              <w:t>(Select one)</w:t>
            </w:r>
          </w:p>
          <w:p w:rsidR="00565E9E" w:rsidRDefault="00565E9E">
            <w:pPr>
              <w:spacing w:before="60" w:after="60"/>
              <w:rPr>
                <w:rFonts w:ascii="Arial" w:hAnsi="Arial"/>
                <w:b/>
                <w:sz w:val="18"/>
              </w:rPr>
            </w:pPr>
          </w:p>
        </w:tc>
      </w:tr>
      <w:tr w:rsidR="00565E9E" w:rsidTr="00CA2B56">
        <w:tblPrEx>
          <w:tblW w:w="9450" w:type="dxa"/>
          <w:tblInd w:w="3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Change w:id="136" w:author="Casey Smith" w:date="2010-11-21T14:37:00Z">
            <w:tblPrEx>
              <w:tblW w:w="9450" w:type="dxa"/>
              <w:tblInd w:w="3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blPrExChange>
        </w:tblPrEx>
        <w:trPr>
          <w:cantSplit/>
          <w:trPrChange w:id="137" w:author="Casey Smith" w:date="2010-11-21T14:37:00Z">
            <w:trPr>
              <w:cantSplit/>
            </w:trPr>
          </w:trPrChange>
        </w:trPr>
        <w:tc>
          <w:tcPr>
            <w:tcW w:w="9450" w:type="dxa"/>
            <w:shd w:val="clear" w:color="auto" w:fill="FFFF00"/>
            <w:tcPrChange w:id="138" w:author="Casey Smith" w:date="2010-11-21T14:37:00Z">
              <w:tcPr>
                <w:tcW w:w="9450" w:type="dxa"/>
                <w:shd w:val="clear" w:color="auto" w:fill="D9D9D9"/>
              </w:tcPr>
            </w:tcPrChange>
          </w:tcPr>
          <w:p w:rsidR="00565E9E" w:rsidRDefault="00565E9E">
            <w:pPr>
              <w:spacing w:before="60" w:after="60"/>
              <w:rPr>
                <w:rFonts w:ascii="Arial" w:hAnsi="Arial"/>
                <w:sz w:val="18"/>
              </w:rPr>
            </w:pPr>
            <w:r>
              <w:rPr>
                <w:sz w:val="18"/>
              </w:rPr>
              <w:t>O</w:t>
            </w:r>
            <w:r>
              <w:rPr>
                <w:b/>
                <w:sz w:val="18"/>
              </w:rPr>
              <w:t xml:space="preserve"> </w:t>
            </w:r>
            <w:r>
              <w:rPr>
                <w:rFonts w:ascii="Arial" w:hAnsi="Arial"/>
                <w:sz w:val="18"/>
              </w:rPr>
              <w:t>Are expected to use technology regularly, as appropriate to their teaching assignment (e.g., once a week)</w:t>
            </w:r>
          </w:p>
        </w:tc>
      </w:tr>
      <w:tr w:rsidR="00565E9E">
        <w:tblPrEx>
          <w:tblCellMar>
            <w:top w:w="0" w:type="dxa"/>
            <w:bottom w:w="0" w:type="dxa"/>
          </w:tblCellMar>
        </w:tblPrEx>
        <w:trPr>
          <w:cantSplit/>
        </w:trPr>
        <w:tc>
          <w:tcPr>
            <w:tcW w:w="9450" w:type="dxa"/>
          </w:tcPr>
          <w:p w:rsidR="00565E9E" w:rsidRDefault="00565E9E">
            <w:pPr>
              <w:spacing w:before="60" w:after="60"/>
              <w:rPr>
                <w:rFonts w:ascii="Arial" w:hAnsi="Arial"/>
                <w:sz w:val="18"/>
              </w:rPr>
            </w:pPr>
            <w:r>
              <w:rPr>
                <w:sz w:val="18"/>
              </w:rPr>
              <w:t>O</w:t>
            </w:r>
            <w:r>
              <w:rPr>
                <w:b/>
                <w:sz w:val="18"/>
              </w:rPr>
              <w:t xml:space="preserve"> </w:t>
            </w:r>
            <w:r>
              <w:rPr>
                <w:rFonts w:ascii="Arial" w:hAnsi="Arial"/>
                <w:sz w:val="18"/>
              </w:rPr>
              <w:t>Are expected to use technology a few times each year</w:t>
            </w:r>
          </w:p>
        </w:tc>
      </w:tr>
      <w:tr w:rsidR="00565E9E">
        <w:tblPrEx>
          <w:tblCellMar>
            <w:top w:w="0" w:type="dxa"/>
            <w:bottom w:w="0" w:type="dxa"/>
          </w:tblCellMar>
        </w:tblPrEx>
        <w:trPr>
          <w:cantSplit/>
          <w:trHeight w:val="242"/>
        </w:trPr>
        <w:tc>
          <w:tcPr>
            <w:tcW w:w="9450" w:type="dxa"/>
            <w:shd w:val="clear" w:color="auto" w:fill="D9D9D9"/>
          </w:tcPr>
          <w:p w:rsidR="00565E9E" w:rsidRDefault="00565E9E">
            <w:pPr>
              <w:pStyle w:val="BodyText"/>
              <w:spacing w:before="60"/>
              <w:rPr>
                <w:b w:val="0"/>
                <w:sz w:val="18"/>
              </w:rPr>
            </w:pPr>
            <w:r>
              <w:rPr>
                <w:b w:val="0"/>
                <w:sz w:val="18"/>
              </w:rPr>
              <w:t>O Decide individually whether and how often they will use technology. There are no expectations for technology</w:t>
            </w:r>
          </w:p>
          <w:p w:rsidR="00565E9E" w:rsidRDefault="00565E9E">
            <w:pPr>
              <w:pStyle w:val="BodyText"/>
              <w:spacing w:after="60"/>
              <w:rPr>
                <w:sz w:val="18"/>
              </w:rPr>
            </w:pPr>
            <w:proofErr w:type="gramStart"/>
            <w:r>
              <w:rPr>
                <w:b w:val="0"/>
                <w:sz w:val="18"/>
              </w:rPr>
              <w:t>use</w:t>
            </w:r>
            <w:proofErr w:type="gramEnd"/>
            <w:r>
              <w:rPr>
                <w:b w:val="0"/>
                <w:sz w:val="18"/>
              </w:rPr>
              <w:t>, or expectations exist, but teachers don’t implement them.</w:t>
            </w:r>
          </w:p>
        </w:tc>
      </w:tr>
    </w:tbl>
    <w:p w:rsidR="00565E9E" w:rsidRDefault="00565E9E">
      <w:pPr>
        <w:pStyle w:val="BodyText"/>
        <w:ind w:left="270"/>
        <w:rPr>
          <w:sz w:val="18"/>
        </w:rPr>
      </w:pPr>
    </w:p>
    <w:p w:rsidR="00565E9E" w:rsidRDefault="00565E9E">
      <w:pPr>
        <w:pStyle w:val="BodyText"/>
      </w:pPr>
    </w:p>
    <w:p w:rsidR="00565E9E" w:rsidRDefault="00565E9E">
      <w:pPr>
        <w:pStyle w:val="BodyText"/>
        <w:ind w:left="270" w:right="-360"/>
        <w:jc w:val="center"/>
        <w:rPr>
          <w:sz w:val="18"/>
        </w:rPr>
      </w:pPr>
      <w:r>
        <w:br w:type="page"/>
      </w:r>
      <w:r>
        <w:rPr>
          <w:sz w:val="18"/>
        </w:rPr>
        <w:t>C1-2</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139">
          <w:tblGrid>
            <w:gridCol w:w="9450"/>
          </w:tblGrid>
        </w:tblGridChange>
      </w:tblGrid>
      <w:tr w:rsidR="00565E9E">
        <w:tblPrEx>
          <w:tblCellMar>
            <w:top w:w="0" w:type="dxa"/>
            <w:bottom w:w="0" w:type="dxa"/>
          </w:tblCellMar>
        </w:tblPrEx>
        <w:trPr>
          <w:cantSplit/>
        </w:trPr>
        <w:tc>
          <w:tcPr>
            <w:tcW w:w="9450" w:type="dxa"/>
            <w:shd w:val="clear" w:color="auto" w:fill="A6A6A6"/>
          </w:tcPr>
          <w:p w:rsidR="00565E9E" w:rsidRDefault="00565E9E">
            <w:pPr>
              <w:pStyle w:val="BodyText"/>
              <w:spacing w:before="60"/>
              <w:rPr>
                <w:sz w:val="18"/>
                <w:shd w:val="clear" w:color="auto" w:fill="FFFFFF"/>
              </w:rPr>
            </w:pPr>
            <w:r>
              <w:rPr>
                <w:sz w:val="18"/>
                <w:shd w:val="clear" w:color="auto" w:fill="FFFFFF"/>
              </w:rPr>
              <w:t>T20</w:t>
            </w:r>
          </w:p>
          <w:p w:rsidR="00565E9E" w:rsidRDefault="00565E9E">
            <w:pPr>
              <w:spacing w:before="60" w:after="60"/>
              <w:rPr>
                <w:rFonts w:ascii="Arial" w:hAnsi="Arial"/>
                <w:b/>
                <w:sz w:val="18"/>
              </w:rPr>
            </w:pPr>
          </w:p>
          <w:p w:rsidR="00565E9E" w:rsidRDefault="00565E9E">
            <w:pPr>
              <w:spacing w:before="60" w:after="60"/>
              <w:rPr>
                <w:rFonts w:ascii="Arial" w:hAnsi="Arial"/>
                <w:sz w:val="18"/>
              </w:rPr>
            </w:pPr>
            <w:r>
              <w:rPr>
                <w:rFonts w:ascii="Arial" w:hAnsi="Arial"/>
                <w:sz w:val="18"/>
              </w:rPr>
              <w:t>In my school, teachers in the same grade or subject-area:</w:t>
            </w:r>
          </w:p>
          <w:p w:rsidR="00565E9E" w:rsidRDefault="00565E9E">
            <w:pPr>
              <w:spacing w:before="60" w:after="60"/>
              <w:rPr>
                <w:rFonts w:ascii="Arial" w:hAnsi="Arial"/>
                <w:sz w:val="18"/>
              </w:rPr>
            </w:pPr>
            <w:r>
              <w:rPr>
                <w:rFonts w:ascii="Arial" w:hAnsi="Arial"/>
                <w:sz w:val="18"/>
              </w:rPr>
              <w:t>(Select one)</w:t>
            </w:r>
          </w:p>
          <w:p w:rsidR="00565E9E" w:rsidRDefault="00565E9E">
            <w:pPr>
              <w:spacing w:before="60" w:after="60"/>
              <w:rPr>
                <w:rFonts w:ascii="Arial" w:hAnsi="Arial"/>
                <w:b/>
                <w:sz w:val="18"/>
              </w:rPr>
            </w:pP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140" w:author="Casey Smith" w:date="2010-11-21T14:37: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rPr>
          <w:cantSplit/>
          <w:trPrChange w:id="141" w:author="Casey Smith" w:date="2010-11-21T14:37:00Z">
            <w:trPr>
              <w:cantSplit/>
            </w:trPr>
          </w:trPrChange>
        </w:trPr>
        <w:tc>
          <w:tcPr>
            <w:tcW w:w="9450" w:type="dxa"/>
            <w:shd w:val="clear" w:color="auto" w:fill="FFFF00"/>
            <w:tcPrChange w:id="142" w:author="Casey Smith" w:date="2010-11-21T14:37:00Z">
              <w:tcPr>
                <w:tcW w:w="9450" w:type="dxa"/>
                <w:shd w:val="clear" w:color="auto" w:fill="D9D9D9"/>
              </w:tcPr>
            </w:tcPrChange>
          </w:tcPr>
          <w:p w:rsidR="00565E9E" w:rsidRDefault="00565E9E">
            <w:pPr>
              <w:pStyle w:val="BodyText"/>
              <w:spacing w:before="60"/>
              <w:ind w:hanging="18"/>
              <w:rPr>
                <w:b w:val="0"/>
                <w:sz w:val="18"/>
              </w:rPr>
            </w:pPr>
            <w:r>
              <w:rPr>
                <w:b w:val="0"/>
                <w:sz w:val="18"/>
              </w:rPr>
              <w:t xml:space="preserve">O Share little or no common understanding about </w:t>
            </w:r>
            <w:r>
              <w:rPr>
                <w:sz w:val="18"/>
              </w:rPr>
              <w:t>how</w:t>
            </w:r>
            <w:r>
              <w:rPr>
                <w:b w:val="0"/>
                <w:sz w:val="18"/>
              </w:rPr>
              <w:t xml:space="preserve"> technology will be used.  Teachers decide individually</w:t>
            </w:r>
          </w:p>
          <w:p w:rsidR="00565E9E" w:rsidRDefault="00565E9E">
            <w:pPr>
              <w:pStyle w:val="BodyText"/>
              <w:spacing w:after="60"/>
              <w:ind w:hanging="18"/>
              <w:rPr>
                <w:sz w:val="18"/>
              </w:rPr>
            </w:pPr>
            <w:proofErr w:type="gramStart"/>
            <w:r>
              <w:rPr>
                <w:b w:val="0"/>
                <w:sz w:val="18"/>
              </w:rPr>
              <w:t>whether</w:t>
            </w:r>
            <w:proofErr w:type="gramEnd"/>
            <w:r>
              <w:rPr>
                <w:b w:val="0"/>
                <w:sz w:val="18"/>
              </w:rPr>
              <w:t xml:space="preserve"> and how they will use technology.</w:t>
            </w:r>
          </w:p>
        </w:tc>
      </w:tr>
      <w:tr w:rsidR="00565E9E">
        <w:tblPrEx>
          <w:tblCellMar>
            <w:top w:w="0" w:type="dxa"/>
            <w:bottom w:w="0" w:type="dxa"/>
          </w:tblCellMar>
        </w:tblPrEx>
        <w:trPr>
          <w:cantSplit/>
        </w:trPr>
        <w:tc>
          <w:tcPr>
            <w:tcW w:w="9450" w:type="dxa"/>
          </w:tcPr>
          <w:p w:rsidR="00565E9E" w:rsidRDefault="00565E9E">
            <w:pPr>
              <w:spacing w:before="60"/>
              <w:ind w:hanging="14"/>
              <w:rPr>
                <w:rFonts w:ascii="Arial" w:hAnsi="Arial"/>
                <w:sz w:val="18"/>
              </w:rPr>
            </w:pPr>
            <w:r>
              <w:rPr>
                <w:sz w:val="18"/>
              </w:rPr>
              <w:t xml:space="preserve">O </w:t>
            </w:r>
            <w:r>
              <w:rPr>
                <w:rFonts w:ascii="Arial" w:hAnsi="Arial"/>
                <w:sz w:val="18"/>
              </w:rPr>
              <w:t xml:space="preserve">Share some common understanding about </w:t>
            </w:r>
            <w:r>
              <w:rPr>
                <w:rFonts w:ascii="Arial" w:hAnsi="Arial"/>
                <w:b/>
                <w:sz w:val="18"/>
              </w:rPr>
              <w:t>how</w:t>
            </w:r>
            <w:r>
              <w:rPr>
                <w:rFonts w:ascii="Arial" w:hAnsi="Arial"/>
                <w:sz w:val="18"/>
              </w:rPr>
              <w:t xml:space="preserve"> technology should be used; however, some teachers</w:t>
            </w:r>
          </w:p>
          <w:p w:rsidR="00565E9E" w:rsidRDefault="00565E9E">
            <w:pPr>
              <w:ind w:hanging="14"/>
              <w:rPr>
                <w:rFonts w:ascii="Arial" w:hAnsi="Arial"/>
                <w:sz w:val="18"/>
              </w:rPr>
            </w:pPr>
            <w:proofErr w:type="gramStart"/>
            <w:r>
              <w:rPr>
                <w:rFonts w:ascii="Arial" w:hAnsi="Arial"/>
                <w:sz w:val="18"/>
              </w:rPr>
              <w:t>implement</w:t>
            </w:r>
            <w:proofErr w:type="gramEnd"/>
            <w:r>
              <w:rPr>
                <w:rFonts w:ascii="Arial" w:hAnsi="Arial"/>
                <w:sz w:val="18"/>
              </w:rPr>
              <w:t xml:space="preserve"> these uses and others do not. (For example, your earth science curriculum guide identifies</w:t>
            </w:r>
          </w:p>
          <w:p w:rsidR="00565E9E" w:rsidRDefault="00565E9E">
            <w:pPr>
              <w:ind w:hanging="14"/>
              <w:rPr>
                <w:rFonts w:ascii="Arial" w:hAnsi="Arial"/>
                <w:sz w:val="18"/>
              </w:rPr>
            </w:pPr>
            <w:r>
              <w:rPr>
                <w:rFonts w:ascii="Arial" w:hAnsi="Arial"/>
                <w:sz w:val="18"/>
              </w:rPr>
              <w:t>spreadsheets as the adopted way of teaching graphing and data analysis; however, some teachers do not</w:t>
            </w:r>
          </w:p>
          <w:p w:rsidR="00565E9E" w:rsidRDefault="00565E9E">
            <w:pPr>
              <w:spacing w:after="60"/>
              <w:ind w:hanging="18"/>
              <w:rPr>
                <w:rFonts w:ascii="Arial" w:hAnsi="Arial"/>
                <w:sz w:val="18"/>
              </w:rPr>
            </w:pPr>
            <w:proofErr w:type="gramStart"/>
            <w:r>
              <w:rPr>
                <w:rFonts w:ascii="Arial" w:hAnsi="Arial"/>
                <w:sz w:val="18"/>
              </w:rPr>
              <w:t>use</w:t>
            </w:r>
            <w:proofErr w:type="gramEnd"/>
            <w:r>
              <w:rPr>
                <w:rFonts w:ascii="Arial" w:hAnsi="Arial"/>
                <w:sz w:val="18"/>
              </w:rPr>
              <w:t xml:space="preserve"> technology for this purpose.)</w:t>
            </w:r>
          </w:p>
        </w:tc>
      </w:tr>
      <w:tr w:rsidR="00565E9E">
        <w:tblPrEx>
          <w:tblCellMar>
            <w:top w:w="0" w:type="dxa"/>
            <w:bottom w:w="0" w:type="dxa"/>
          </w:tblCellMar>
        </w:tblPrEx>
        <w:trPr>
          <w:cantSplit/>
        </w:trPr>
        <w:tc>
          <w:tcPr>
            <w:tcW w:w="9450" w:type="dxa"/>
            <w:shd w:val="clear" w:color="auto" w:fill="D9D9D9"/>
          </w:tcPr>
          <w:p w:rsidR="00565E9E" w:rsidRDefault="00565E9E">
            <w:pPr>
              <w:spacing w:before="60"/>
              <w:ind w:hanging="14"/>
              <w:rPr>
                <w:rFonts w:ascii="Arial" w:hAnsi="Arial"/>
                <w:sz w:val="18"/>
              </w:rPr>
            </w:pPr>
            <w:r>
              <w:rPr>
                <w:sz w:val="18"/>
              </w:rPr>
              <w:t xml:space="preserve">O </w:t>
            </w:r>
            <w:r>
              <w:rPr>
                <w:rFonts w:ascii="Arial" w:hAnsi="Arial"/>
                <w:sz w:val="18"/>
              </w:rPr>
              <w:t xml:space="preserve">Share a common understanding about </w:t>
            </w:r>
            <w:r>
              <w:rPr>
                <w:rFonts w:ascii="Arial" w:hAnsi="Arial"/>
                <w:b/>
                <w:sz w:val="18"/>
              </w:rPr>
              <w:t>how</w:t>
            </w:r>
            <w:r>
              <w:rPr>
                <w:rFonts w:ascii="Arial" w:hAnsi="Arial"/>
                <w:sz w:val="18"/>
              </w:rPr>
              <w:t xml:space="preserve"> technology will be used to enhance learning, </w:t>
            </w:r>
            <w:r>
              <w:rPr>
                <w:rFonts w:ascii="Arial" w:hAnsi="Arial"/>
                <w:b/>
                <w:sz w:val="18"/>
              </w:rPr>
              <w:t>and</w:t>
            </w:r>
            <w:r>
              <w:rPr>
                <w:rFonts w:ascii="Arial" w:hAnsi="Arial"/>
                <w:sz w:val="18"/>
              </w:rPr>
              <w:t xml:space="preserve"> there are</w:t>
            </w:r>
          </w:p>
          <w:p w:rsidR="00565E9E" w:rsidRDefault="00565E9E">
            <w:pPr>
              <w:ind w:hanging="14"/>
              <w:rPr>
                <w:rFonts w:ascii="Arial" w:hAnsi="Arial"/>
                <w:sz w:val="18"/>
              </w:rPr>
            </w:pPr>
            <w:proofErr w:type="gramStart"/>
            <w:r>
              <w:rPr>
                <w:rFonts w:ascii="Arial" w:hAnsi="Arial"/>
                <w:sz w:val="18"/>
              </w:rPr>
              <w:t>clear</w:t>
            </w:r>
            <w:proofErr w:type="gramEnd"/>
            <w:r>
              <w:rPr>
                <w:rFonts w:ascii="Arial" w:hAnsi="Arial"/>
                <w:sz w:val="18"/>
              </w:rPr>
              <w:t xml:space="preserve"> expectations that technology will be used in these ways. (For example, your earth science curriculum</w:t>
            </w:r>
          </w:p>
          <w:p w:rsidR="00565E9E" w:rsidRDefault="00565E9E">
            <w:pPr>
              <w:ind w:hanging="14"/>
              <w:rPr>
                <w:rFonts w:ascii="Arial" w:hAnsi="Arial"/>
                <w:sz w:val="18"/>
              </w:rPr>
            </w:pPr>
            <w:r>
              <w:rPr>
                <w:rFonts w:ascii="Arial" w:hAnsi="Arial"/>
                <w:sz w:val="18"/>
              </w:rPr>
              <w:t>guide identifies spreadsheets as the adopted way of teaching graphing and data analysis, and every earth</w:t>
            </w:r>
          </w:p>
          <w:p w:rsidR="00565E9E" w:rsidRDefault="00565E9E">
            <w:pPr>
              <w:spacing w:after="60"/>
              <w:ind w:hanging="18"/>
              <w:rPr>
                <w:rFonts w:ascii="Arial" w:hAnsi="Arial"/>
                <w:sz w:val="18"/>
              </w:rPr>
            </w:pPr>
            <w:proofErr w:type="gramStart"/>
            <w:r>
              <w:rPr>
                <w:rFonts w:ascii="Arial" w:hAnsi="Arial"/>
                <w:sz w:val="18"/>
              </w:rPr>
              <w:t>science</w:t>
            </w:r>
            <w:proofErr w:type="gramEnd"/>
            <w:r>
              <w:rPr>
                <w:rFonts w:ascii="Arial" w:hAnsi="Arial"/>
                <w:sz w:val="18"/>
              </w:rPr>
              <w:t xml:space="preserve"> teacher uses technology for this purpose.)</w:t>
            </w:r>
          </w:p>
        </w:tc>
      </w:tr>
    </w:tbl>
    <w:p w:rsidR="00565E9E" w:rsidRDefault="00565E9E">
      <w:pPr>
        <w:pStyle w:val="BodyText"/>
        <w:ind w:left="270"/>
        <w:rPr>
          <w:sz w:val="18"/>
        </w:rPr>
      </w:pPr>
    </w:p>
    <w:p w:rsidR="00565E9E" w:rsidRDefault="00565E9E">
      <w:pPr>
        <w:pStyle w:val="BodyText"/>
        <w:ind w:left="270"/>
        <w:rPr>
          <w:sz w:val="18"/>
        </w:rPr>
      </w:pPr>
    </w:p>
    <w:p w:rsidR="00565E9E" w:rsidRDefault="00565E9E">
      <w:pPr>
        <w:pStyle w:val="BodyText"/>
        <w:ind w:left="270"/>
        <w:rPr>
          <w:sz w:val="18"/>
        </w:rPr>
      </w:pPr>
    </w:p>
    <w:p w:rsidR="00565E9E" w:rsidRDefault="00565E9E">
      <w:pPr>
        <w:pStyle w:val="BodyText"/>
        <w:ind w:left="270" w:right="-360"/>
        <w:jc w:val="center"/>
        <w:rPr>
          <w:sz w:val="18"/>
        </w:rPr>
      </w:pPr>
      <w:r>
        <w:rPr>
          <w:sz w:val="18"/>
        </w:rPr>
        <w:t>C1-3</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143">
          <w:tblGrid>
            <w:gridCol w:w="9450"/>
          </w:tblGrid>
        </w:tblGridChange>
      </w:tblGrid>
      <w:tr w:rsidR="00565E9E">
        <w:tblPrEx>
          <w:tblCellMar>
            <w:top w:w="0" w:type="dxa"/>
            <w:bottom w:w="0" w:type="dxa"/>
          </w:tblCellMar>
        </w:tblPrEx>
        <w:trPr>
          <w:cantSplit/>
        </w:trPr>
        <w:tc>
          <w:tcPr>
            <w:tcW w:w="9450" w:type="dxa"/>
            <w:shd w:val="pct30" w:color="auto" w:fill="auto"/>
          </w:tcPr>
          <w:p w:rsidR="00565E9E" w:rsidRDefault="00565E9E">
            <w:pPr>
              <w:pStyle w:val="BodyText"/>
              <w:spacing w:before="60" w:after="60"/>
              <w:rPr>
                <w:sz w:val="18"/>
                <w:shd w:val="clear" w:color="auto" w:fill="FFFFFF"/>
              </w:rPr>
            </w:pPr>
            <w:r>
              <w:rPr>
                <w:sz w:val="18"/>
                <w:shd w:val="clear" w:color="auto" w:fill="FFFFFF"/>
              </w:rPr>
              <w:t>T21</w:t>
            </w:r>
          </w:p>
          <w:p w:rsidR="00565E9E" w:rsidRDefault="00565E9E">
            <w:pPr>
              <w:spacing w:before="60" w:after="60"/>
              <w:rPr>
                <w:rFonts w:ascii="Arial" w:hAnsi="Arial"/>
                <w:sz w:val="18"/>
                <w:shd w:val="clear" w:color="auto" w:fill="FFFFFF"/>
              </w:rPr>
            </w:pPr>
          </w:p>
          <w:p w:rsidR="00565E9E" w:rsidRDefault="00565E9E">
            <w:pPr>
              <w:spacing w:before="60" w:after="60"/>
              <w:rPr>
                <w:rFonts w:ascii="Arial" w:hAnsi="Arial"/>
                <w:sz w:val="18"/>
              </w:rPr>
            </w:pPr>
            <w:r>
              <w:rPr>
                <w:rFonts w:ascii="Arial" w:hAnsi="Arial"/>
                <w:sz w:val="18"/>
              </w:rPr>
              <w:t>Which of the following strategies has your school employed for addressing students’ technology literacy:</w:t>
            </w:r>
          </w:p>
          <w:p w:rsidR="00565E9E" w:rsidRDefault="00565E9E">
            <w:pPr>
              <w:spacing w:before="60" w:after="60"/>
              <w:rPr>
                <w:rFonts w:ascii="Arial" w:hAnsi="Arial"/>
                <w:sz w:val="18"/>
              </w:rPr>
            </w:pPr>
            <w:r>
              <w:rPr>
                <w:rFonts w:ascii="Arial" w:hAnsi="Arial"/>
                <w:sz w:val="18"/>
              </w:rPr>
              <w:t>(Check all that apply)</w:t>
            </w:r>
          </w:p>
          <w:p w:rsidR="00565E9E" w:rsidRDefault="00565E9E">
            <w:pPr>
              <w:spacing w:before="60" w:after="60"/>
              <w:rPr>
                <w:rFonts w:ascii="Arial" w:hAnsi="Arial"/>
                <w:b/>
                <w:sz w:val="18"/>
              </w:rPr>
            </w:pPr>
          </w:p>
        </w:tc>
      </w:tr>
      <w:tr w:rsidR="00565E9E">
        <w:tblPrEx>
          <w:tblCellMar>
            <w:top w:w="0" w:type="dxa"/>
            <w:bottom w:w="0" w:type="dxa"/>
          </w:tblCellMar>
        </w:tblPrEx>
        <w:trPr>
          <w:cantSplit/>
        </w:trPr>
        <w:tc>
          <w:tcPr>
            <w:tcW w:w="9450" w:type="dxa"/>
            <w:shd w:val="clear" w:color="auto" w:fill="D9D9D9"/>
          </w:tcPr>
          <w:p w:rsidR="00565E9E" w:rsidRDefault="00565E9E">
            <w:pPr>
              <w:spacing w:before="60" w:after="60"/>
              <w:ind w:hanging="18"/>
              <w:rPr>
                <w:rFonts w:ascii="Arial" w:hAnsi="Arial"/>
                <w:sz w:val="18"/>
              </w:rPr>
            </w:pPr>
            <w:r>
              <w:rPr>
                <w:rFonts w:ascii="Arial" w:hAnsi="Arial"/>
              </w:rPr>
              <w:sym w:font="Wingdings" w:char="F0A8"/>
            </w:r>
            <w:r>
              <w:rPr>
                <w:rFonts w:ascii="Arial" w:hAnsi="Arial"/>
              </w:rPr>
              <w:t xml:space="preserve">  </w:t>
            </w:r>
            <w:r>
              <w:rPr>
                <w:rFonts w:ascii="Arial" w:hAnsi="Arial"/>
                <w:sz w:val="18"/>
              </w:rPr>
              <w:t>a.</w:t>
            </w:r>
            <w:r>
              <w:rPr>
                <w:rFonts w:ascii="Arial" w:hAnsi="Arial"/>
              </w:rPr>
              <w:t xml:space="preserve"> </w:t>
            </w:r>
            <w:r>
              <w:rPr>
                <w:rFonts w:ascii="Arial" w:hAnsi="Arial"/>
                <w:sz w:val="18"/>
              </w:rPr>
              <w:t xml:space="preserve">My school has identified </w:t>
            </w:r>
            <w:r>
              <w:rPr>
                <w:rFonts w:ascii="Arial" w:hAnsi="Arial"/>
                <w:b/>
                <w:sz w:val="18"/>
              </w:rPr>
              <w:t>specific skills</w:t>
            </w:r>
            <w:r>
              <w:rPr>
                <w:rFonts w:ascii="Arial" w:hAnsi="Arial"/>
                <w:sz w:val="18"/>
              </w:rPr>
              <w:t xml:space="preserve"> (e.g., using technology to collaborate effectively with peers) that students must have in order to be technologically literate.</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144" w:author="Casey Smith" w:date="2010-11-21T14:38: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rPr>
          <w:cantSplit/>
          <w:trPrChange w:id="145" w:author="Casey Smith" w:date="2010-11-21T14:38:00Z">
            <w:trPr>
              <w:cantSplit/>
            </w:trPr>
          </w:trPrChange>
        </w:trPr>
        <w:tc>
          <w:tcPr>
            <w:tcW w:w="9450" w:type="dxa"/>
            <w:shd w:val="clear" w:color="auto" w:fill="FFFF00"/>
            <w:tcPrChange w:id="146" w:author="Casey Smith" w:date="2010-11-21T14:38:00Z">
              <w:tcPr>
                <w:tcW w:w="9450" w:type="dxa"/>
              </w:tcPr>
            </w:tcPrChange>
          </w:tcPr>
          <w:p w:rsidR="00565E9E" w:rsidRDefault="00565E9E">
            <w:pPr>
              <w:pStyle w:val="BodyText"/>
              <w:spacing w:before="60" w:after="60"/>
              <w:ind w:hanging="18"/>
              <w:rPr>
                <w:b w:val="0"/>
                <w:sz w:val="18"/>
              </w:rPr>
            </w:pPr>
            <w:r>
              <w:rPr>
                <w:b w:val="0"/>
              </w:rPr>
              <w:sym w:font="Wingdings" w:char="F0A8"/>
            </w:r>
            <w:r>
              <w:rPr>
                <w:b w:val="0"/>
              </w:rPr>
              <w:t xml:space="preserve">  </w:t>
            </w:r>
            <w:r>
              <w:rPr>
                <w:b w:val="0"/>
                <w:sz w:val="18"/>
              </w:rPr>
              <w:t>b.</w:t>
            </w:r>
            <w:r>
              <w:rPr>
                <w:b w:val="0"/>
              </w:rPr>
              <w:t xml:space="preserve"> </w:t>
            </w:r>
            <w:r>
              <w:rPr>
                <w:b w:val="0"/>
                <w:sz w:val="18"/>
              </w:rPr>
              <w:t xml:space="preserve">My school has a </w:t>
            </w:r>
            <w:r>
              <w:rPr>
                <w:sz w:val="18"/>
              </w:rPr>
              <w:t>specific program or plan</w:t>
            </w:r>
            <w:r>
              <w:rPr>
                <w:b w:val="0"/>
                <w:sz w:val="18"/>
              </w:rPr>
              <w:t xml:space="preserve"> for helping students become technologically literate (e.g., responsibilities are officially assigned to subject areas for covering different technology skills, or students take stand-alone courses to build technology literacy).</w:t>
            </w:r>
          </w:p>
        </w:tc>
      </w:tr>
      <w:tr w:rsidR="00565E9E">
        <w:tblPrEx>
          <w:tblCellMar>
            <w:top w:w="0" w:type="dxa"/>
            <w:bottom w:w="0" w:type="dxa"/>
          </w:tblCellMar>
        </w:tblPrEx>
        <w:trPr>
          <w:cantSplit/>
        </w:trPr>
        <w:tc>
          <w:tcPr>
            <w:tcW w:w="9450" w:type="dxa"/>
            <w:shd w:val="clear" w:color="auto" w:fill="D9D9D9"/>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r>
              <w:rPr>
                <w:rFonts w:ascii="Arial" w:hAnsi="Arial"/>
                <w:sz w:val="18"/>
              </w:rPr>
              <w:t>c.</w:t>
            </w:r>
            <w:r>
              <w:rPr>
                <w:rFonts w:ascii="Arial" w:hAnsi="Arial"/>
              </w:rPr>
              <w:t xml:space="preserve"> </w:t>
            </w:r>
            <w:r>
              <w:rPr>
                <w:rFonts w:ascii="Arial" w:hAnsi="Arial"/>
                <w:sz w:val="18"/>
              </w:rPr>
              <w:t xml:space="preserve">Technology literacy is </w:t>
            </w:r>
            <w:r>
              <w:rPr>
                <w:rFonts w:ascii="Arial" w:hAnsi="Arial"/>
                <w:b/>
                <w:sz w:val="18"/>
              </w:rPr>
              <w:t>assessed formally</w:t>
            </w:r>
            <w:r>
              <w:rPr>
                <w:rFonts w:ascii="Arial" w:hAnsi="Arial"/>
                <w:sz w:val="18"/>
              </w:rPr>
              <w:t xml:space="preserve"> at some point during a student’s tenure in my school.</w:t>
            </w:r>
          </w:p>
        </w:tc>
      </w:tr>
    </w:tbl>
    <w:p w:rsidR="00565E9E" w:rsidRDefault="00565E9E">
      <w:pPr>
        <w:pStyle w:val="BodyText"/>
        <w:ind w:left="270"/>
        <w:rPr>
          <w:sz w:val="18"/>
        </w:rPr>
      </w:pPr>
    </w:p>
    <w:p w:rsidR="00565E9E" w:rsidRDefault="00565E9E">
      <w:pPr>
        <w:pStyle w:val="BodyText"/>
        <w:ind w:left="270"/>
        <w:rPr>
          <w:color w:val="FF0000"/>
          <w:sz w:val="18"/>
        </w:rPr>
      </w:pPr>
    </w:p>
    <w:p w:rsidR="00565E9E" w:rsidRDefault="00565E9E">
      <w:pPr>
        <w:pStyle w:val="BodyText"/>
        <w:spacing w:after="60"/>
        <w:ind w:left="270" w:right="-360"/>
        <w:jc w:val="center"/>
        <w:rPr>
          <w:sz w:val="18"/>
        </w:rPr>
      </w:pPr>
      <w:r>
        <w:rPr>
          <w:color w:val="FF0000"/>
          <w:sz w:val="18"/>
        </w:rPr>
        <w:br w:type="page"/>
      </w:r>
      <w:r>
        <w:rPr>
          <w:sz w:val="18"/>
        </w:rPr>
        <w:t>Columns 2 &amp; 3: S1-4;                Column 4: C1-3</w:t>
      </w:r>
    </w:p>
    <w:tbl>
      <w:tblPr>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0"/>
        <w:gridCol w:w="1440"/>
        <w:gridCol w:w="1442"/>
        <w:gridCol w:w="1348"/>
      </w:tblGrid>
      <w:tr w:rsidR="00565E9E">
        <w:tblPrEx>
          <w:tblCellMar>
            <w:top w:w="0" w:type="dxa"/>
            <w:bottom w:w="0" w:type="dxa"/>
          </w:tblCellMar>
        </w:tblPrEx>
        <w:trPr>
          <w:trHeight w:val="2267"/>
        </w:trPr>
        <w:tc>
          <w:tcPr>
            <w:tcW w:w="2762" w:type="pct"/>
            <w:tcBorders>
              <w:bottom w:val="nil"/>
            </w:tcBorders>
            <w:shd w:val="pct30" w:color="auto" w:fill="auto"/>
          </w:tcPr>
          <w:p w:rsidR="00565E9E" w:rsidRDefault="00565E9E">
            <w:pPr>
              <w:spacing w:before="60" w:after="60"/>
              <w:rPr>
                <w:rFonts w:ascii="Arial" w:hAnsi="Arial"/>
                <w:sz w:val="18"/>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p>
          <w:p w:rsidR="00565E9E" w:rsidRDefault="00565E9E">
            <w:pPr>
              <w:pStyle w:val="Heading8"/>
              <w:spacing w:before="60" w:after="60"/>
              <w:rPr>
                <w:b w:val="0"/>
              </w:rPr>
            </w:pPr>
          </w:p>
        </w:tc>
        <w:tc>
          <w:tcPr>
            <w:tcW w:w="762" w:type="pct"/>
            <w:tcBorders>
              <w:bottom w:val="nil"/>
            </w:tcBorders>
            <w:shd w:val="pct30" w:color="auto" w:fill="auto"/>
            <w:vAlign w:val="center"/>
          </w:tcPr>
          <w:p w:rsidR="00565E9E" w:rsidRDefault="00565E9E">
            <w:pPr>
              <w:pStyle w:val="BodyText"/>
              <w:spacing w:before="60" w:after="60"/>
              <w:ind w:left="-109" w:right="-106"/>
              <w:jc w:val="center"/>
              <w:rPr>
                <w:sz w:val="18"/>
                <w:shd w:val="clear" w:color="auto" w:fill="FFFFFF"/>
              </w:rPr>
            </w:pPr>
            <w:r>
              <w:rPr>
                <w:b w:val="0"/>
                <w:sz w:val="18"/>
                <w:shd w:val="clear" w:color="auto" w:fill="FFFFFF"/>
              </w:rPr>
              <w:t>T22</w:t>
            </w:r>
          </w:p>
          <w:p w:rsidR="00565E9E" w:rsidRDefault="00565E9E">
            <w:pPr>
              <w:spacing w:before="60" w:after="60"/>
              <w:ind w:left="-109" w:right="-106"/>
              <w:jc w:val="center"/>
              <w:rPr>
                <w:rFonts w:ascii="Arial" w:hAnsi="Arial"/>
                <w:b/>
                <w:sz w:val="18"/>
              </w:rPr>
            </w:pPr>
          </w:p>
          <w:p w:rsidR="00565E9E" w:rsidRDefault="00565E9E">
            <w:pPr>
              <w:spacing w:before="60" w:after="60"/>
              <w:ind w:left="-109" w:right="-106"/>
              <w:jc w:val="center"/>
              <w:rPr>
                <w:rFonts w:ascii="Arial" w:hAnsi="Arial"/>
                <w:sz w:val="18"/>
              </w:rPr>
            </w:pPr>
            <w:r>
              <w:rPr>
                <w:rFonts w:ascii="Arial" w:hAnsi="Arial"/>
                <w:sz w:val="18"/>
              </w:rPr>
              <w:t>Which technologies do you require students to use for your classes?</w:t>
            </w:r>
          </w:p>
        </w:tc>
        <w:tc>
          <w:tcPr>
            <w:tcW w:w="763" w:type="pct"/>
            <w:tcBorders>
              <w:bottom w:val="nil"/>
            </w:tcBorders>
            <w:shd w:val="pct30" w:color="auto" w:fill="auto"/>
            <w:vAlign w:val="center"/>
          </w:tcPr>
          <w:p w:rsidR="00565E9E" w:rsidRDefault="00565E9E">
            <w:pPr>
              <w:pStyle w:val="BodyText"/>
              <w:spacing w:before="60" w:after="60"/>
              <w:ind w:left="-110" w:right="-107"/>
              <w:jc w:val="center"/>
              <w:rPr>
                <w:sz w:val="18"/>
                <w:shd w:val="clear" w:color="auto" w:fill="FFFFFF"/>
              </w:rPr>
            </w:pPr>
            <w:r>
              <w:rPr>
                <w:sz w:val="18"/>
                <w:shd w:val="clear" w:color="auto" w:fill="FFFFFF"/>
              </w:rPr>
              <w:t>T23</w:t>
            </w:r>
          </w:p>
          <w:p w:rsidR="00565E9E" w:rsidRDefault="00565E9E">
            <w:pPr>
              <w:pStyle w:val="BodyText"/>
              <w:spacing w:before="60" w:after="60"/>
              <w:ind w:left="-110" w:right="-107"/>
              <w:rPr>
                <w:sz w:val="18"/>
                <w:shd w:val="clear" w:color="auto" w:fill="FFFFFF"/>
              </w:rPr>
            </w:pPr>
          </w:p>
          <w:p w:rsidR="00565E9E" w:rsidRDefault="00565E9E">
            <w:pPr>
              <w:spacing w:before="60" w:after="60"/>
              <w:ind w:left="-110" w:right="-107"/>
              <w:jc w:val="center"/>
              <w:rPr>
                <w:rFonts w:ascii="Arial" w:hAnsi="Arial"/>
                <w:sz w:val="18"/>
              </w:rPr>
            </w:pPr>
            <w:r>
              <w:rPr>
                <w:rFonts w:ascii="Arial" w:hAnsi="Arial"/>
                <w:sz w:val="18"/>
              </w:rPr>
              <w:t>Which technologies do you explicitly teach students to use?</w:t>
            </w:r>
          </w:p>
        </w:tc>
        <w:tc>
          <w:tcPr>
            <w:tcW w:w="713" w:type="pct"/>
            <w:tcBorders>
              <w:bottom w:val="nil"/>
            </w:tcBorders>
            <w:shd w:val="clear" w:color="auto" w:fill="B3B3B3"/>
          </w:tcPr>
          <w:p w:rsidR="00565E9E" w:rsidRDefault="00565E9E">
            <w:pPr>
              <w:pStyle w:val="BodyText"/>
              <w:spacing w:before="60" w:after="60"/>
              <w:ind w:left="-110" w:right="-108"/>
              <w:jc w:val="center"/>
              <w:rPr>
                <w:sz w:val="18"/>
                <w:shd w:val="clear" w:color="auto" w:fill="FFFFFF"/>
              </w:rPr>
            </w:pPr>
          </w:p>
          <w:p w:rsidR="00565E9E" w:rsidRDefault="00565E9E">
            <w:pPr>
              <w:pStyle w:val="BodyText"/>
              <w:spacing w:before="60" w:after="60"/>
              <w:ind w:left="-110" w:right="-108"/>
              <w:jc w:val="center"/>
              <w:rPr>
                <w:sz w:val="18"/>
                <w:shd w:val="clear" w:color="auto" w:fill="FFFFFF"/>
              </w:rPr>
            </w:pPr>
            <w:r>
              <w:rPr>
                <w:b w:val="0"/>
                <w:sz w:val="18"/>
                <w:shd w:val="clear" w:color="auto" w:fill="FFFFFF"/>
              </w:rPr>
              <w:t>T24</w:t>
            </w:r>
          </w:p>
          <w:p w:rsidR="00565E9E" w:rsidRDefault="00565E9E">
            <w:pPr>
              <w:spacing w:before="60" w:after="60"/>
              <w:ind w:left="-110" w:right="-108"/>
              <w:jc w:val="center"/>
              <w:rPr>
                <w:rFonts w:ascii="Arial" w:hAnsi="Arial"/>
                <w:sz w:val="18"/>
              </w:rPr>
            </w:pPr>
          </w:p>
          <w:p w:rsidR="00565E9E" w:rsidRDefault="00565E9E">
            <w:pPr>
              <w:spacing w:before="60" w:after="60"/>
              <w:ind w:left="-110" w:right="-108"/>
              <w:jc w:val="center"/>
              <w:rPr>
                <w:rFonts w:ascii="Arial" w:hAnsi="Arial"/>
                <w:sz w:val="18"/>
              </w:rPr>
            </w:pPr>
            <w:r>
              <w:rPr>
                <w:rFonts w:ascii="Arial" w:hAnsi="Arial"/>
                <w:sz w:val="18"/>
              </w:rPr>
              <w:t>For which technologies do you explicitly assess student proficiency?</w:t>
            </w:r>
          </w:p>
        </w:tc>
      </w:tr>
      <w:tr w:rsidR="00565E9E">
        <w:tblPrEx>
          <w:tblCellMar>
            <w:top w:w="0" w:type="dxa"/>
            <w:bottom w:w="0" w:type="dxa"/>
          </w:tblCellMar>
        </w:tblPrEx>
        <w:tc>
          <w:tcPr>
            <w:tcW w:w="2762" w:type="pct"/>
            <w:tcBorders>
              <w:top w:val="nil"/>
              <w:bottom w:val="single" w:sz="4" w:space="0" w:color="auto"/>
            </w:tcBorders>
            <w:shd w:val="pct30" w:color="auto" w:fill="FFFFFF"/>
          </w:tcPr>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b/>
                <w:sz w:val="18"/>
              </w:rPr>
              <w:t>Technology</w:t>
            </w:r>
          </w:p>
        </w:tc>
        <w:tc>
          <w:tcPr>
            <w:tcW w:w="762" w:type="pct"/>
            <w:tcBorders>
              <w:top w:val="nil"/>
              <w:bottom w:val="single" w:sz="4" w:space="0" w:color="auto"/>
            </w:tcBorders>
            <w:shd w:val="pct30" w:color="auto" w:fill="FFFFFF"/>
            <w:vAlign w:val="center"/>
          </w:tcPr>
          <w:p w:rsidR="00565E9E" w:rsidRDefault="00565E9E">
            <w:pPr>
              <w:pStyle w:val="Heading9"/>
              <w:spacing w:after="60"/>
              <w:ind w:left="-109" w:right="-106"/>
              <w:rPr>
                <w:b w:val="0"/>
              </w:rPr>
            </w:pPr>
          </w:p>
          <w:p w:rsidR="00565E9E" w:rsidRDefault="00565E9E">
            <w:pPr>
              <w:pStyle w:val="Heading9"/>
              <w:spacing w:after="60"/>
              <w:ind w:left="-109" w:right="-106"/>
              <w:rPr>
                <w:b w:val="0"/>
              </w:rPr>
            </w:pPr>
            <w:r>
              <w:rPr>
                <w:b w:val="0"/>
              </w:rPr>
              <w:t>(Check all that apply)</w:t>
            </w:r>
          </w:p>
        </w:tc>
        <w:tc>
          <w:tcPr>
            <w:tcW w:w="763" w:type="pct"/>
            <w:tcBorders>
              <w:top w:val="nil"/>
              <w:bottom w:val="single" w:sz="4" w:space="0" w:color="auto"/>
            </w:tcBorders>
            <w:shd w:val="pct30" w:color="auto" w:fill="FFFFFF"/>
            <w:vAlign w:val="center"/>
          </w:tcPr>
          <w:p w:rsidR="00565E9E" w:rsidRDefault="00565E9E">
            <w:pPr>
              <w:pStyle w:val="Heading9"/>
              <w:spacing w:after="60"/>
              <w:ind w:left="-110" w:right="-107"/>
              <w:rPr>
                <w:b w:val="0"/>
              </w:rPr>
            </w:pPr>
          </w:p>
          <w:p w:rsidR="00565E9E" w:rsidRDefault="00565E9E">
            <w:pPr>
              <w:pStyle w:val="Heading9"/>
              <w:spacing w:after="60"/>
              <w:ind w:left="-110" w:right="-107"/>
              <w:rPr>
                <w:b w:val="0"/>
              </w:rPr>
            </w:pPr>
            <w:r>
              <w:rPr>
                <w:b w:val="0"/>
              </w:rPr>
              <w:t>(Check all that apply)</w:t>
            </w:r>
          </w:p>
        </w:tc>
        <w:tc>
          <w:tcPr>
            <w:tcW w:w="713" w:type="pct"/>
            <w:tcBorders>
              <w:top w:val="nil"/>
              <w:bottom w:val="single" w:sz="4" w:space="0" w:color="auto"/>
            </w:tcBorders>
            <w:shd w:val="pct30" w:color="auto" w:fill="FFFFFF"/>
            <w:vAlign w:val="center"/>
          </w:tcPr>
          <w:p w:rsidR="00565E9E" w:rsidRDefault="00565E9E">
            <w:pPr>
              <w:pStyle w:val="Heading9"/>
              <w:spacing w:after="60"/>
              <w:ind w:left="-110" w:right="-108"/>
              <w:rPr>
                <w:b w:val="0"/>
              </w:rPr>
            </w:pPr>
          </w:p>
          <w:p w:rsidR="00565E9E" w:rsidRDefault="00565E9E">
            <w:pPr>
              <w:pStyle w:val="Heading9"/>
              <w:spacing w:after="60"/>
              <w:ind w:left="-110" w:right="-108"/>
              <w:rPr>
                <w:b w:val="0"/>
              </w:rPr>
            </w:pPr>
            <w:r>
              <w:rPr>
                <w:b w:val="0"/>
              </w:rPr>
              <w:t>(Check all that apply)</w:t>
            </w:r>
          </w:p>
        </w:tc>
      </w:tr>
      <w:tr w:rsidR="00565E9E">
        <w:tblPrEx>
          <w:tblCellMar>
            <w:top w:w="0" w:type="dxa"/>
            <w:bottom w:w="0" w:type="dxa"/>
          </w:tblCellMar>
        </w:tblPrEx>
        <w:tc>
          <w:tcPr>
            <w:tcW w:w="2762" w:type="pct"/>
            <w:tcBorders>
              <w:bottom w:val="single" w:sz="4" w:space="0" w:color="auto"/>
            </w:tcBorders>
            <w:shd w:val="clear" w:color="auto" w:fill="D9D9D9"/>
          </w:tcPr>
          <w:p w:rsidR="00565E9E" w:rsidRDefault="00565E9E">
            <w:pPr>
              <w:spacing w:before="60" w:after="60"/>
              <w:rPr>
                <w:rFonts w:ascii="Arial" w:hAnsi="Arial"/>
                <w:sz w:val="18"/>
              </w:rPr>
            </w:pPr>
            <w:r>
              <w:rPr>
                <w:rFonts w:ascii="Arial" w:hAnsi="Arial"/>
                <w:sz w:val="18"/>
              </w:rPr>
              <w:t>a. Word processing/document processing</w:t>
            </w:r>
          </w:p>
        </w:tc>
        <w:tc>
          <w:tcPr>
            <w:tcW w:w="762" w:type="pct"/>
            <w:tcBorders>
              <w:bottom w:val="single" w:sz="4" w:space="0" w:color="auto"/>
            </w:tcBorders>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63" w:type="pct"/>
            <w:tcBorders>
              <w:bottom w:val="single" w:sz="4" w:space="0" w:color="auto"/>
            </w:tcBorders>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13" w:type="pct"/>
            <w:tcBorders>
              <w:bottom w:val="single" w:sz="4" w:space="0" w:color="auto"/>
            </w:tcBorders>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r>
      <w:tr w:rsidR="00565E9E">
        <w:tblPrEx>
          <w:tblCellMar>
            <w:top w:w="0" w:type="dxa"/>
            <w:bottom w:w="0" w:type="dxa"/>
          </w:tblCellMar>
        </w:tblPrEx>
        <w:tc>
          <w:tcPr>
            <w:tcW w:w="2762" w:type="pct"/>
            <w:tcBorders>
              <w:bottom w:val="single" w:sz="4" w:space="0" w:color="auto"/>
            </w:tcBorders>
            <w:shd w:val="clear" w:color="auto" w:fill="FFFFFF"/>
          </w:tcPr>
          <w:p w:rsidR="00565E9E" w:rsidRDefault="00565E9E">
            <w:pPr>
              <w:spacing w:before="60" w:after="60"/>
              <w:rPr>
                <w:rFonts w:ascii="Arial" w:hAnsi="Arial"/>
                <w:sz w:val="18"/>
              </w:rPr>
            </w:pPr>
            <w:r>
              <w:rPr>
                <w:rFonts w:ascii="Arial" w:hAnsi="Arial"/>
                <w:sz w:val="18"/>
              </w:rPr>
              <w:t>b. Spreadsheets (for data analysis and management)</w:t>
            </w:r>
          </w:p>
        </w:tc>
        <w:tc>
          <w:tcPr>
            <w:tcW w:w="762" w:type="pct"/>
            <w:tcBorders>
              <w:bottom w:val="single" w:sz="4" w:space="0" w:color="auto"/>
            </w:tcBorders>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63" w:type="pct"/>
            <w:tcBorders>
              <w:bottom w:val="single" w:sz="4" w:space="0" w:color="auto"/>
            </w:tcBorders>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13" w:type="pct"/>
            <w:tcBorders>
              <w:bottom w:val="single" w:sz="4" w:space="0" w:color="auto"/>
            </w:tcBorders>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r>
      <w:tr w:rsidR="00565E9E">
        <w:tblPrEx>
          <w:tblCellMar>
            <w:top w:w="0" w:type="dxa"/>
            <w:bottom w:w="0" w:type="dxa"/>
          </w:tblCellMar>
        </w:tblPrEx>
        <w:tc>
          <w:tcPr>
            <w:tcW w:w="2762" w:type="pct"/>
            <w:shd w:val="clear" w:color="auto" w:fill="D9D9D9"/>
          </w:tcPr>
          <w:p w:rsidR="00565E9E" w:rsidRDefault="00565E9E">
            <w:pPr>
              <w:spacing w:before="60" w:after="60"/>
              <w:rPr>
                <w:rFonts w:ascii="Arial" w:hAnsi="Arial"/>
                <w:sz w:val="18"/>
              </w:rPr>
            </w:pPr>
            <w:r>
              <w:rPr>
                <w:rFonts w:ascii="Arial" w:hAnsi="Arial"/>
                <w:sz w:val="18"/>
              </w:rPr>
              <w:t>c. Other data analysis (</w:t>
            </w:r>
            <w:smartTag w:uri="urn:schemas-microsoft-com:office:smarttags" w:element="stockticker">
              <w:r>
                <w:rPr>
                  <w:rFonts w:ascii="Arial" w:hAnsi="Arial"/>
                  <w:sz w:val="18"/>
                </w:rPr>
                <w:t>SPSS</w:t>
              </w:r>
            </w:smartTag>
            <w:r>
              <w:rPr>
                <w:rFonts w:ascii="Arial" w:hAnsi="Arial"/>
                <w:sz w:val="18"/>
              </w:rPr>
              <w:t xml:space="preserve">, Fathom, </w:t>
            </w:r>
            <w:proofErr w:type="spellStart"/>
            <w:r>
              <w:rPr>
                <w:rFonts w:ascii="Arial" w:hAnsi="Arial"/>
                <w:sz w:val="18"/>
              </w:rPr>
              <w:t>Mathematica</w:t>
            </w:r>
            <w:proofErr w:type="spellEnd"/>
            <w:r>
              <w:rPr>
                <w:rFonts w:ascii="Arial" w:hAnsi="Arial"/>
                <w:sz w:val="18"/>
              </w:rPr>
              <w:t xml:space="preserve">) or database software (e.g., Microsoft Access, </w:t>
            </w:r>
            <w:proofErr w:type="spellStart"/>
            <w:r>
              <w:rPr>
                <w:rFonts w:ascii="Arial" w:hAnsi="Arial"/>
                <w:sz w:val="18"/>
              </w:rPr>
              <w:t>Filemaker</w:t>
            </w:r>
            <w:proofErr w:type="spellEnd"/>
            <w:r>
              <w:rPr>
                <w:rFonts w:ascii="Arial" w:hAnsi="Arial"/>
                <w:sz w:val="18"/>
              </w:rPr>
              <w:t xml:space="preserve"> Pro)</w:t>
            </w:r>
          </w:p>
        </w:tc>
        <w:tc>
          <w:tcPr>
            <w:tcW w:w="762" w:type="pct"/>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63" w:type="pct"/>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13" w:type="pct"/>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r>
      <w:tr w:rsidR="00565E9E">
        <w:tblPrEx>
          <w:tblCellMar>
            <w:top w:w="0" w:type="dxa"/>
            <w:bottom w:w="0" w:type="dxa"/>
          </w:tblCellMar>
        </w:tblPrEx>
        <w:tc>
          <w:tcPr>
            <w:tcW w:w="2762" w:type="pct"/>
            <w:tcBorders>
              <w:bottom w:val="single" w:sz="4" w:space="0" w:color="auto"/>
            </w:tcBorders>
            <w:shd w:val="pct15" w:color="auto" w:fill="auto"/>
          </w:tcPr>
          <w:p w:rsidR="00565E9E" w:rsidRDefault="00565E9E">
            <w:pPr>
              <w:spacing w:before="60" w:after="60"/>
              <w:rPr>
                <w:rFonts w:ascii="Arial" w:hAnsi="Arial"/>
                <w:sz w:val="18"/>
              </w:rPr>
            </w:pPr>
            <w:r>
              <w:rPr>
                <w:rFonts w:ascii="Arial" w:hAnsi="Arial"/>
                <w:sz w:val="18"/>
              </w:rPr>
              <w:t>d. Email (including attachment and address book features) and Web browsers (including book-marking, “back” or “home” features)</w:t>
            </w:r>
          </w:p>
        </w:tc>
        <w:tc>
          <w:tcPr>
            <w:tcW w:w="762" w:type="pct"/>
            <w:tcBorders>
              <w:bottom w:val="single" w:sz="4" w:space="0" w:color="auto"/>
            </w:tcBorders>
            <w:shd w:val="pct15" w:color="auto" w:fill="auto"/>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63" w:type="pct"/>
            <w:tcBorders>
              <w:bottom w:val="single" w:sz="4" w:space="0" w:color="auto"/>
            </w:tcBorders>
            <w:shd w:val="pct15" w:color="auto" w:fill="auto"/>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13" w:type="pct"/>
            <w:tcBorders>
              <w:bottom w:val="single" w:sz="4" w:space="0" w:color="auto"/>
            </w:tcBorders>
            <w:shd w:val="pct15" w:color="auto" w:fill="auto"/>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r>
      <w:tr w:rsidR="00565E9E">
        <w:tblPrEx>
          <w:tblCellMar>
            <w:top w:w="0" w:type="dxa"/>
            <w:bottom w:w="0" w:type="dxa"/>
          </w:tblCellMar>
        </w:tblPrEx>
        <w:tc>
          <w:tcPr>
            <w:tcW w:w="2762" w:type="pct"/>
            <w:tcBorders>
              <w:bottom w:val="single" w:sz="4" w:space="0" w:color="auto"/>
            </w:tcBorders>
            <w:shd w:val="clear" w:color="auto" w:fill="FFFFFF"/>
          </w:tcPr>
          <w:p w:rsidR="00565E9E" w:rsidRDefault="00565E9E">
            <w:pPr>
              <w:spacing w:before="60" w:after="60"/>
              <w:rPr>
                <w:rFonts w:ascii="Arial" w:hAnsi="Arial"/>
                <w:sz w:val="18"/>
              </w:rPr>
            </w:pPr>
            <w:r>
              <w:rPr>
                <w:rFonts w:ascii="Arial" w:hAnsi="Arial"/>
                <w:sz w:val="18"/>
              </w:rPr>
              <w:t>e. Presentation software (e.g., PowerPoint, Astound)</w:t>
            </w:r>
          </w:p>
        </w:tc>
        <w:tc>
          <w:tcPr>
            <w:tcW w:w="762" w:type="pct"/>
            <w:tcBorders>
              <w:bottom w:val="single" w:sz="4" w:space="0" w:color="auto"/>
            </w:tcBorders>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63" w:type="pct"/>
            <w:tcBorders>
              <w:bottom w:val="single" w:sz="4" w:space="0" w:color="auto"/>
            </w:tcBorders>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13" w:type="pct"/>
            <w:tcBorders>
              <w:bottom w:val="single" w:sz="4" w:space="0" w:color="auto"/>
            </w:tcBorders>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r>
      <w:tr w:rsidR="00565E9E">
        <w:tblPrEx>
          <w:tblCellMar>
            <w:top w:w="0" w:type="dxa"/>
            <w:bottom w:w="0" w:type="dxa"/>
          </w:tblCellMar>
        </w:tblPrEx>
        <w:tc>
          <w:tcPr>
            <w:tcW w:w="2762" w:type="pct"/>
            <w:tcBorders>
              <w:bottom w:val="single" w:sz="4" w:space="0" w:color="auto"/>
            </w:tcBorders>
            <w:shd w:val="clear" w:color="auto" w:fill="D9D9D9"/>
          </w:tcPr>
          <w:p w:rsidR="00565E9E" w:rsidRDefault="00565E9E">
            <w:pPr>
              <w:spacing w:before="60" w:after="60"/>
              <w:rPr>
                <w:rFonts w:ascii="Arial" w:hAnsi="Arial"/>
                <w:sz w:val="18"/>
              </w:rPr>
            </w:pPr>
            <w:r>
              <w:rPr>
                <w:rFonts w:ascii="Arial" w:hAnsi="Arial"/>
                <w:sz w:val="18"/>
              </w:rPr>
              <w:t xml:space="preserve">f. Multimedia editing or authoring tools (e.g., </w:t>
            </w:r>
            <w:proofErr w:type="spellStart"/>
            <w:r>
              <w:rPr>
                <w:rFonts w:ascii="Arial" w:hAnsi="Arial"/>
                <w:sz w:val="18"/>
              </w:rPr>
              <w:t>Authorware</w:t>
            </w:r>
            <w:proofErr w:type="spellEnd"/>
            <w:r>
              <w:rPr>
                <w:rFonts w:ascii="Arial" w:hAnsi="Arial"/>
                <w:sz w:val="18"/>
              </w:rPr>
              <w:t xml:space="preserve">, </w:t>
            </w:r>
            <w:proofErr w:type="spellStart"/>
            <w:r>
              <w:rPr>
                <w:rFonts w:ascii="Arial" w:hAnsi="Arial"/>
                <w:sz w:val="18"/>
              </w:rPr>
              <w:t>Hyperstudio</w:t>
            </w:r>
            <w:proofErr w:type="spellEnd"/>
            <w:r>
              <w:rPr>
                <w:rFonts w:ascii="Arial" w:hAnsi="Arial"/>
                <w:sz w:val="18"/>
              </w:rPr>
              <w:t xml:space="preserve"> Photoshop, Illustrator) or video editing technology</w:t>
            </w:r>
          </w:p>
        </w:tc>
        <w:tc>
          <w:tcPr>
            <w:tcW w:w="762" w:type="pct"/>
            <w:tcBorders>
              <w:bottom w:val="single" w:sz="4" w:space="0" w:color="auto"/>
            </w:tcBorders>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63" w:type="pct"/>
            <w:tcBorders>
              <w:bottom w:val="single" w:sz="4" w:space="0" w:color="auto"/>
            </w:tcBorders>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13" w:type="pct"/>
            <w:tcBorders>
              <w:bottom w:val="single" w:sz="4" w:space="0" w:color="auto"/>
            </w:tcBorders>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r>
      <w:tr w:rsidR="00565E9E">
        <w:tblPrEx>
          <w:tblCellMar>
            <w:top w:w="0" w:type="dxa"/>
            <w:bottom w:w="0" w:type="dxa"/>
          </w:tblCellMar>
        </w:tblPrEx>
        <w:tc>
          <w:tcPr>
            <w:tcW w:w="2762" w:type="pct"/>
            <w:tcBorders>
              <w:bottom w:val="single" w:sz="4" w:space="0" w:color="auto"/>
            </w:tcBorders>
            <w:shd w:val="clear" w:color="auto" w:fill="FFFFFF"/>
          </w:tcPr>
          <w:p w:rsidR="00565E9E" w:rsidRDefault="00565E9E">
            <w:pPr>
              <w:spacing w:before="60" w:after="60"/>
              <w:rPr>
                <w:rFonts w:ascii="Arial" w:hAnsi="Arial"/>
                <w:sz w:val="18"/>
              </w:rPr>
            </w:pPr>
            <w:r>
              <w:rPr>
                <w:rFonts w:ascii="Arial" w:hAnsi="Arial"/>
                <w:sz w:val="18"/>
              </w:rPr>
              <w:t>g. Graphic peripherals (e.g., scanners, digital cameras)</w:t>
            </w:r>
          </w:p>
        </w:tc>
        <w:tc>
          <w:tcPr>
            <w:tcW w:w="762" w:type="pct"/>
            <w:tcBorders>
              <w:bottom w:val="single" w:sz="4" w:space="0" w:color="auto"/>
            </w:tcBorders>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63" w:type="pct"/>
            <w:tcBorders>
              <w:bottom w:val="single" w:sz="4" w:space="0" w:color="auto"/>
            </w:tcBorders>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13" w:type="pct"/>
            <w:tcBorders>
              <w:bottom w:val="single" w:sz="4" w:space="0" w:color="auto"/>
            </w:tcBorders>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r>
      <w:tr w:rsidR="00565E9E">
        <w:tblPrEx>
          <w:tblCellMar>
            <w:top w:w="0" w:type="dxa"/>
            <w:bottom w:w="0" w:type="dxa"/>
          </w:tblCellMar>
        </w:tblPrEx>
        <w:tc>
          <w:tcPr>
            <w:tcW w:w="2762" w:type="pct"/>
            <w:tcBorders>
              <w:bottom w:val="single" w:sz="4" w:space="0" w:color="auto"/>
            </w:tcBorders>
            <w:shd w:val="clear" w:color="auto" w:fill="D9D9D9"/>
          </w:tcPr>
          <w:p w:rsidR="00565E9E" w:rsidRDefault="00565E9E">
            <w:pPr>
              <w:spacing w:before="60" w:after="60"/>
              <w:rPr>
                <w:rFonts w:ascii="Arial" w:hAnsi="Arial"/>
                <w:sz w:val="18"/>
              </w:rPr>
            </w:pPr>
            <w:r>
              <w:rPr>
                <w:rFonts w:ascii="Arial" w:hAnsi="Arial"/>
                <w:sz w:val="18"/>
              </w:rPr>
              <w:t xml:space="preserve">h. Electronic information sources like the </w:t>
            </w:r>
            <w:smartTag w:uri="urn:schemas-microsoft-com:office:smarttags" w:element="stockticker">
              <w:r>
                <w:rPr>
                  <w:rFonts w:ascii="Arial" w:hAnsi="Arial"/>
                  <w:sz w:val="18"/>
                </w:rPr>
                <w:t>WEB</w:t>
              </w:r>
            </w:smartTag>
            <w:r>
              <w:rPr>
                <w:rFonts w:ascii="Arial" w:hAnsi="Arial"/>
                <w:sz w:val="18"/>
              </w:rPr>
              <w:t>, ERIC, EBSCO (searching for these efficiently, for example, by using “and” / “or” to narrow/expand a search, identifying synonyms or keywords)</w:t>
            </w:r>
          </w:p>
        </w:tc>
        <w:tc>
          <w:tcPr>
            <w:tcW w:w="762" w:type="pct"/>
            <w:tcBorders>
              <w:bottom w:val="single" w:sz="4" w:space="0" w:color="auto"/>
            </w:tcBorders>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63" w:type="pct"/>
            <w:tcBorders>
              <w:bottom w:val="single" w:sz="4" w:space="0" w:color="auto"/>
            </w:tcBorders>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13" w:type="pct"/>
            <w:tcBorders>
              <w:bottom w:val="single" w:sz="4" w:space="0" w:color="auto"/>
            </w:tcBorders>
            <w:shd w:val="clear" w:color="auto" w:fill="D9D9D9"/>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r>
      <w:tr w:rsidR="00565E9E">
        <w:tblPrEx>
          <w:tblCellMar>
            <w:top w:w="0" w:type="dxa"/>
            <w:bottom w:w="0" w:type="dxa"/>
          </w:tblCellMar>
        </w:tblPrEx>
        <w:tc>
          <w:tcPr>
            <w:tcW w:w="2762" w:type="pct"/>
            <w:shd w:val="clear" w:color="auto" w:fill="FFFFFF"/>
          </w:tcPr>
          <w:p w:rsidR="00565E9E" w:rsidRDefault="00565E9E">
            <w:pPr>
              <w:spacing w:before="60" w:after="60"/>
              <w:rPr>
                <w:rFonts w:ascii="Arial" w:hAnsi="Arial"/>
                <w:sz w:val="18"/>
              </w:rPr>
            </w:pPr>
            <w:proofErr w:type="spellStart"/>
            <w:r>
              <w:rPr>
                <w:rFonts w:ascii="Arial" w:hAnsi="Arial"/>
                <w:sz w:val="18"/>
              </w:rPr>
              <w:t>i</w:t>
            </w:r>
            <w:proofErr w:type="spellEnd"/>
            <w:r>
              <w:rPr>
                <w:rFonts w:ascii="Arial" w:hAnsi="Arial"/>
                <w:sz w:val="18"/>
              </w:rPr>
              <w:t xml:space="preserve">. Technologies specific to your field (e.g., </w:t>
            </w:r>
            <w:proofErr w:type="spellStart"/>
            <w:r>
              <w:rPr>
                <w:rFonts w:ascii="Arial" w:hAnsi="Arial"/>
                <w:sz w:val="18"/>
              </w:rPr>
              <w:t>probeware</w:t>
            </w:r>
            <w:proofErr w:type="spellEnd"/>
            <w:r>
              <w:rPr>
                <w:rFonts w:ascii="Arial" w:hAnsi="Arial"/>
                <w:sz w:val="18"/>
              </w:rPr>
              <w:t xml:space="preserve"> in the sciences, geographic information systems in the social sciences)</w:t>
            </w:r>
          </w:p>
        </w:tc>
        <w:tc>
          <w:tcPr>
            <w:tcW w:w="762" w:type="pct"/>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63" w:type="pct"/>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c>
          <w:tcPr>
            <w:tcW w:w="713" w:type="pct"/>
            <w:shd w:val="clear" w:color="auto" w:fill="FFFFFF"/>
            <w:vAlign w:val="center"/>
          </w:tcPr>
          <w:p w:rsidR="00565E9E" w:rsidRDefault="00565E9E">
            <w:pPr>
              <w:spacing w:before="60" w:after="60"/>
              <w:ind w:left="-108" w:right="-108"/>
              <w:jc w:val="center"/>
              <w:rPr>
                <w:rFonts w:ascii="Arial" w:hAnsi="Arial"/>
                <w:sz w:val="18"/>
              </w:rPr>
            </w:pPr>
            <w:r>
              <w:rPr>
                <w:rFonts w:ascii="Arial" w:hAnsi="Arial"/>
              </w:rPr>
              <w:sym w:font="Wingdings" w:char="F0A8"/>
            </w:r>
          </w:p>
        </w:tc>
      </w:tr>
    </w:tbl>
    <w:p w:rsidR="00565E9E" w:rsidRDefault="00565E9E">
      <w:pPr>
        <w:spacing w:before="60" w:after="60"/>
        <w:ind w:left="270"/>
        <w:rPr>
          <w:rFonts w:ascii="Arial" w:hAnsi="Arial"/>
          <w:sz w:val="18"/>
        </w:rPr>
      </w:pPr>
    </w:p>
    <w:p w:rsidR="00565E9E" w:rsidRDefault="00565E9E">
      <w:pPr>
        <w:pStyle w:val="BodyText"/>
        <w:jc w:val="center"/>
        <w:rPr>
          <w:color w:val="FF0000"/>
        </w:rPr>
      </w:pPr>
      <w:r>
        <w:rPr>
          <w:color w:val="FF0000"/>
        </w:rPr>
        <w:br w:type="page"/>
      </w:r>
    </w:p>
    <w:p w:rsidR="00565E9E" w:rsidRDefault="00565E9E">
      <w:pPr>
        <w:pStyle w:val="BodyText"/>
        <w:ind w:left="270" w:right="-360"/>
        <w:jc w:val="center"/>
        <w:rPr>
          <w:sz w:val="18"/>
        </w:rPr>
      </w:pPr>
      <w:r>
        <w:rPr>
          <w:sz w:val="18"/>
        </w:rPr>
        <w:t>Column 2: S1-4                Column 3: C1-3</w:t>
      </w:r>
    </w:p>
    <w:tbl>
      <w:tblPr>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9"/>
        <w:gridCol w:w="1981"/>
        <w:gridCol w:w="2340"/>
      </w:tblGrid>
      <w:tr w:rsidR="00565E9E">
        <w:tblPrEx>
          <w:tblCellMar>
            <w:top w:w="0" w:type="dxa"/>
            <w:bottom w:w="0" w:type="dxa"/>
          </w:tblCellMar>
        </w:tblPrEx>
        <w:trPr>
          <w:trHeight w:val="1160"/>
        </w:trPr>
        <w:tc>
          <w:tcPr>
            <w:tcW w:w="2714" w:type="pct"/>
            <w:tcBorders>
              <w:bottom w:val="nil"/>
            </w:tcBorders>
            <w:shd w:val="pct30" w:color="auto" w:fill="auto"/>
          </w:tcPr>
          <w:p w:rsidR="00565E9E" w:rsidRDefault="00565E9E">
            <w:pPr>
              <w:spacing w:before="60" w:after="60"/>
            </w:pPr>
          </w:p>
        </w:tc>
        <w:tc>
          <w:tcPr>
            <w:tcW w:w="1048" w:type="pct"/>
            <w:tcBorders>
              <w:bottom w:val="nil"/>
            </w:tcBorders>
            <w:shd w:val="pct30" w:color="auto" w:fill="auto"/>
          </w:tcPr>
          <w:p w:rsidR="00565E9E" w:rsidRDefault="00565E9E">
            <w:pPr>
              <w:pStyle w:val="BodyText"/>
              <w:spacing w:before="60" w:after="60"/>
              <w:ind w:left="-107" w:right="-108"/>
              <w:jc w:val="center"/>
              <w:rPr>
                <w:sz w:val="18"/>
                <w:shd w:val="clear" w:color="auto" w:fill="FFFFFF"/>
              </w:rPr>
            </w:pPr>
            <w:r>
              <w:rPr>
                <w:sz w:val="18"/>
                <w:shd w:val="clear" w:color="auto" w:fill="FFFFFF"/>
              </w:rPr>
              <w:t>T25</w:t>
            </w:r>
          </w:p>
          <w:p w:rsidR="00565E9E" w:rsidRDefault="00565E9E">
            <w:pPr>
              <w:spacing w:before="60" w:after="60"/>
              <w:ind w:left="-107" w:right="-108"/>
              <w:jc w:val="center"/>
              <w:rPr>
                <w:rFonts w:ascii="Arial" w:hAnsi="Arial"/>
                <w:sz w:val="18"/>
              </w:rPr>
            </w:pPr>
          </w:p>
          <w:p w:rsidR="00565E9E" w:rsidRDefault="00565E9E">
            <w:pPr>
              <w:spacing w:before="60" w:after="60"/>
              <w:ind w:left="-107" w:right="-108"/>
              <w:jc w:val="center"/>
              <w:rPr>
                <w:rFonts w:ascii="Arial" w:hAnsi="Arial"/>
                <w:sz w:val="18"/>
              </w:rPr>
            </w:pPr>
            <w:r>
              <w:rPr>
                <w:rFonts w:ascii="Arial" w:hAnsi="Arial"/>
                <w:sz w:val="18"/>
              </w:rPr>
              <w:t>I explicitly design class content or assignments to build this skill in students.</w:t>
            </w:r>
          </w:p>
          <w:p w:rsidR="00565E9E" w:rsidRDefault="00565E9E">
            <w:pPr>
              <w:spacing w:before="60" w:after="60"/>
              <w:ind w:left="-107" w:right="-108"/>
              <w:jc w:val="center"/>
              <w:rPr>
                <w:rFonts w:ascii="Arial" w:hAnsi="Arial"/>
                <w:sz w:val="18"/>
              </w:rPr>
            </w:pPr>
          </w:p>
        </w:tc>
        <w:tc>
          <w:tcPr>
            <w:tcW w:w="1238" w:type="pct"/>
            <w:tcBorders>
              <w:bottom w:val="nil"/>
            </w:tcBorders>
            <w:shd w:val="pct30" w:color="auto" w:fill="auto"/>
          </w:tcPr>
          <w:p w:rsidR="00565E9E" w:rsidRDefault="00565E9E">
            <w:pPr>
              <w:pStyle w:val="BodyText"/>
              <w:spacing w:before="60" w:after="60"/>
              <w:ind w:left="-107" w:right="-108"/>
              <w:jc w:val="center"/>
              <w:rPr>
                <w:sz w:val="18"/>
                <w:shd w:val="clear" w:color="auto" w:fill="FFFFFF"/>
              </w:rPr>
            </w:pPr>
            <w:r>
              <w:rPr>
                <w:sz w:val="18"/>
                <w:shd w:val="clear" w:color="auto" w:fill="FFFFFF"/>
              </w:rPr>
              <w:t>T26</w:t>
            </w:r>
          </w:p>
          <w:p w:rsidR="00565E9E" w:rsidRDefault="00565E9E">
            <w:pPr>
              <w:spacing w:before="60" w:after="60"/>
              <w:ind w:left="-107" w:right="-108"/>
              <w:jc w:val="center"/>
              <w:rPr>
                <w:rFonts w:ascii="Arial" w:hAnsi="Arial"/>
                <w:sz w:val="18"/>
              </w:rPr>
            </w:pPr>
          </w:p>
          <w:p w:rsidR="00565E9E" w:rsidRDefault="00565E9E">
            <w:pPr>
              <w:spacing w:before="60" w:after="60"/>
              <w:ind w:left="-107" w:right="-108"/>
              <w:jc w:val="center"/>
              <w:rPr>
                <w:rFonts w:ascii="Arial" w:hAnsi="Arial"/>
                <w:sz w:val="18"/>
              </w:rPr>
            </w:pPr>
            <w:r>
              <w:rPr>
                <w:rFonts w:ascii="Arial" w:hAnsi="Arial"/>
                <w:sz w:val="18"/>
              </w:rPr>
              <w:t>I explicitly assess whether students are proficient in this skill.</w:t>
            </w:r>
          </w:p>
          <w:p w:rsidR="00565E9E" w:rsidRDefault="00565E9E">
            <w:pPr>
              <w:spacing w:before="60" w:after="60"/>
              <w:ind w:left="-107" w:right="-108"/>
              <w:jc w:val="center"/>
              <w:rPr>
                <w:rFonts w:ascii="Arial" w:hAnsi="Arial"/>
                <w:sz w:val="18"/>
              </w:rPr>
            </w:pPr>
          </w:p>
        </w:tc>
      </w:tr>
      <w:tr w:rsidR="00565E9E">
        <w:tblPrEx>
          <w:tblCellMar>
            <w:top w:w="0" w:type="dxa"/>
            <w:bottom w:w="0" w:type="dxa"/>
          </w:tblCellMar>
        </w:tblPrEx>
        <w:tc>
          <w:tcPr>
            <w:tcW w:w="2714" w:type="pct"/>
            <w:tcBorders>
              <w:top w:val="nil"/>
              <w:bottom w:val="single" w:sz="4" w:space="0" w:color="auto"/>
            </w:tcBorders>
            <w:shd w:val="pct30" w:color="auto" w:fill="auto"/>
          </w:tcPr>
          <w:p w:rsidR="00565E9E" w:rsidRDefault="00565E9E">
            <w:pPr>
              <w:spacing w:before="60" w:after="60"/>
              <w:rPr>
                <w:rFonts w:ascii="Arial" w:hAnsi="Arial"/>
                <w:b/>
                <w:sz w:val="18"/>
              </w:rPr>
            </w:pPr>
            <w:r>
              <w:rPr>
                <w:rFonts w:ascii="Arial" w:hAnsi="Arial"/>
                <w:b/>
                <w:sz w:val="18"/>
              </w:rPr>
              <w:t>Skill</w:t>
            </w:r>
          </w:p>
        </w:tc>
        <w:tc>
          <w:tcPr>
            <w:tcW w:w="1048" w:type="pct"/>
            <w:tcBorders>
              <w:top w:val="nil"/>
              <w:bottom w:val="single" w:sz="4" w:space="0" w:color="auto"/>
            </w:tcBorders>
            <w:shd w:val="pct30" w:color="auto" w:fill="auto"/>
          </w:tcPr>
          <w:p w:rsidR="00565E9E" w:rsidRDefault="00565E9E">
            <w:pPr>
              <w:spacing w:before="60" w:after="60"/>
              <w:ind w:left="-107" w:right="-108"/>
              <w:jc w:val="center"/>
              <w:rPr>
                <w:rFonts w:ascii="Arial" w:hAnsi="Arial"/>
                <w:b/>
                <w:sz w:val="18"/>
              </w:rPr>
            </w:pPr>
            <w:r>
              <w:rPr>
                <w:rFonts w:ascii="Arial" w:hAnsi="Arial"/>
                <w:sz w:val="18"/>
              </w:rPr>
              <w:t>(Check all that apply)</w:t>
            </w:r>
          </w:p>
        </w:tc>
        <w:tc>
          <w:tcPr>
            <w:tcW w:w="1238" w:type="pct"/>
            <w:tcBorders>
              <w:top w:val="nil"/>
              <w:bottom w:val="single" w:sz="4" w:space="0" w:color="auto"/>
            </w:tcBorders>
            <w:shd w:val="pct30" w:color="auto" w:fill="auto"/>
          </w:tcPr>
          <w:p w:rsidR="00565E9E" w:rsidRDefault="00565E9E">
            <w:pPr>
              <w:spacing w:before="60" w:after="60"/>
              <w:ind w:left="-107" w:right="-108"/>
              <w:jc w:val="center"/>
              <w:rPr>
                <w:rFonts w:ascii="Arial" w:hAnsi="Arial"/>
                <w:b/>
                <w:sz w:val="18"/>
              </w:rPr>
            </w:pPr>
            <w:r>
              <w:rPr>
                <w:rFonts w:ascii="Arial" w:hAnsi="Arial"/>
                <w:sz w:val="18"/>
              </w:rPr>
              <w:t>(Check all that apply)</w:t>
            </w:r>
          </w:p>
        </w:tc>
      </w:tr>
      <w:tr w:rsidR="00565E9E">
        <w:tblPrEx>
          <w:tblCellMar>
            <w:top w:w="0" w:type="dxa"/>
            <w:bottom w:w="0" w:type="dxa"/>
          </w:tblCellMar>
        </w:tblPrEx>
        <w:tc>
          <w:tcPr>
            <w:tcW w:w="2714" w:type="pct"/>
            <w:tcBorders>
              <w:bottom w:val="single" w:sz="4" w:space="0" w:color="auto"/>
            </w:tcBorders>
            <w:shd w:val="clear" w:color="auto" w:fill="D9D9D9"/>
          </w:tcPr>
          <w:p w:rsidR="00565E9E" w:rsidRDefault="00565E9E">
            <w:pPr>
              <w:spacing w:before="60" w:after="60"/>
              <w:rPr>
                <w:rFonts w:ascii="Arial" w:hAnsi="Arial"/>
                <w:sz w:val="18"/>
              </w:rPr>
            </w:pPr>
            <w:r>
              <w:rPr>
                <w:rFonts w:ascii="Arial" w:hAnsi="Arial"/>
                <w:sz w:val="18"/>
              </w:rPr>
              <w:t>a. Understanding ethical, legal and societal issues related to technology use, and using technology in ethical ways (e.g., the Internet and individual right to privacy)</w:t>
            </w:r>
          </w:p>
        </w:tc>
        <w:tc>
          <w:tcPr>
            <w:tcW w:w="1048" w:type="pct"/>
            <w:tcBorders>
              <w:bottom w:val="single" w:sz="4" w:space="0" w:color="auto"/>
            </w:tcBorders>
            <w:shd w:val="clear" w:color="auto" w:fill="D9D9D9"/>
            <w:vAlign w:val="center"/>
          </w:tcPr>
          <w:p w:rsidR="00565E9E" w:rsidRDefault="00565E9E">
            <w:pPr>
              <w:spacing w:before="60" w:after="60"/>
              <w:ind w:right="-108"/>
              <w:rPr>
                <w:rFonts w:ascii="Arial" w:hAnsi="Arial"/>
                <w:sz w:val="18"/>
              </w:rPr>
            </w:pPr>
            <w:r>
              <w:rPr>
                <w:rFonts w:ascii="Arial" w:hAnsi="Arial"/>
              </w:rPr>
              <w:t xml:space="preserve">           </w:t>
            </w:r>
            <w:r>
              <w:rPr>
                <w:rFonts w:ascii="Arial" w:hAnsi="Arial"/>
              </w:rPr>
              <w:sym w:font="Wingdings" w:char="F0A8"/>
            </w:r>
          </w:p>
        </w:tc>
        <w:tc>
          <w:tcPr>
            <w:tcW w:w="1238" w:type="pct"/>
            <w:tcBorders>
              <w:bottom w:val="single" w:sz="4" w:space="0" w:color="auto"/>
            </w:tcBorders>
            <w:shd w:val="clear" w:color="auto" w:fill="D9D9D9"/>
            <w:vAlign w:val="center"/>
          </w:tcPr>
          <w:p w:rsidR="00565E9E" w:rsidRDefault="00565E9E">
            <w:pPr>
              <w:spacing w:before="60" w:after="60"/>
              <w:ind w:right="-108"/>
              <w:rPr>
                <w:rFonts w:ascii="Arial" w:hAnsi="Arial"/>
                <w:sz w:val="18"/>
              </w:rPr>
            </w:pPr>
            <w:r>
              <w:rPr>
                <w:rFonts w:ascii="Arial" w:hAnsi="Arial"/>
              </w:rPr>
              <w:t xml:space="preserve">             </w:t>
            </w:r>
            <w:r>
              <w:rPr>
                <w:rFonts w:ascii="Arial" w:hAnsi="Arial"/>
              </w:rPr>
              <w:sym w:font="Wingdings" w:char="F0A8"/>
            </w:r>
          </w:p>
        </w:tc>
      </w:tr>
      <w:tr w:rsidR="00565E9E">
        <w:tblPrEx>
          <w:tblCellMar>
            <w:top w:w="0" w:type="dxa"/>
            <w:bottom w:w="0" w:type="dxa"/>
          </w:tblCellMar>
        </w:tblPrEx>
        <w:tc>
          <w:tcPr>
            <w:tcW w:w="2714" w:type="pct"/>
            <w:shd w:val="clear" w:color="auto" w:fill="FFFFFF"/>
          </w:tcPr>
          <w:p w:rsidR="00565E9E" w:rsidRDefault="00565E9E">
            <w:pPr>
              <w:spacing w:before="60" w:after="60"/>
              <w:rPr>
                <w:rFonts w:ascii="Arial" w:hAnsi="Arial"/>
                <w:sz w:val="18"/>
              </w:rPr>
            </w:pPr>
            <w:r>
              <w:rPr>
                <w:rFonts w:ascii="Arial" w:hAnsi="Arial"/>
                <w:sz w:val="18"/>
              </w:rPr>
              <w:t>b. Understanding the fundamentals of technology systems (e.g., understanding distinctions between hardware and software, familiarity with basic computer functions)</w:t>
            </w:r>
          </w:p>
        </w:tc>
        <w:tc>
          <w:tcPr>
            <w:tcW w:w="1048" w:type="pct"/>
            <w:shd w:val="clear" w:color="auto" w:fill="FFFFFF"/>
            <w:vAlign w:val="center"/>
          </w:tcPr>
          <w:p w:rsidR="00565E9E" w:rsidRDefault="00565E9E">
            <w:pPr>
              <w:spacing w:before="60" w:after="60"/>
              <w:ind w:right="-108"/>
              <w:rPr>
                <w:rFonts w:ascii="Arial" w:hAnsi="Arial"/>
                <w:sz w:val="18"/>
              </w:rPr>
            </w:pPr>
            <w:r>
              <w:rPr>
                <w:rFonts w:ascii="Arial" w:hAnsi="Arial"/>
              </w:rPr>
              <w:t xml:space="preserve">           </w:t>
            </w:r>
            <w:r>
              <w:rPr>
                <w:rFonts w:ascii="Arial" w:hAnsi="Arial"/>
              </w:rPr>
              <w:sym w:font="Wingdings" w:char="F0A8"/>
            </w:r>
          </w:p>
        </w:tc>
        <w:tc>
          <w:tcPr>
            <w:tcW w:w="1238" w:type="pct"/>
            <w:shd w:val="clear" w:color="auto" w:fill="FFFFFF"/>
            <w:vAlign w:val="center"/>
          </w:tcPr>
          <w:p w:rsidR="00565E9E" w:rsidRDefault="00565E9E">
            <w:pPr>
              <w:spacing w:before="60" w:after="60"/>
              <w:ind w:right="-108"/>
              <w:rPr>
                <w:rFonts w:ascii="Arial" w:hAnsi="Arial"/>
                <w:sz w:val="18"/>
              </w:rPr>
            </w:pPr>
            <w:r>
              <w:rPr>
                <w:rFonts w:ascii="Arial" w:hAnsi="Arial"/>
              </w:rPr>
              <w:t xml:space="preserve">             </w:t>
            </w:r>
            <w:r>
              <w:rPr>
                <w:rFonts w:ascii="Arial" w:hAnsi="Arial"/>
              </w:rPr>
              <w:sym w:font="Wingdings" w:char="F0A8"/>
            </w:r>
          </w:p>
        </w:tc>
      </w:tr>
    </w:tbl>
    <w:p w:rsidR="00565E9E" w:rsidRDefault="00565E9E">
      <w:pPr>
        <w:ind w:left="270"/>
        <w:rPr>
          <w:rFonts w:ascii="Arial" w:hAnsi="Arial"/>
          <w:sz w:val="18"/>
        </w:rPr>
      </w:pPr>
    </w:p>
    <w:p w:rsidR="00565E9E" w:rsidRDefault="00565E9E">
      <w:pPr>
        <w:ind w:left="270"/>
        <w:rPr>
          <w:rFonts w:ascii="Arial" w:hAnsi="Arial"/>
          <w:sz w:val="18"/>
        </w:rPr>
      </w:pPr>
    </w:p>
    <w:p w:rsidR="00565E9E" w:rsidRDefault="00565E9E">
      <w:pPr>
        <w:pStyle w:val="Heading2"/>
        <w:ind w:left="270"/>
        <w:jc w:val="center"/>
        <w:rPr>
          <w:sz w:val="18"/>
        </w:rPr>
      </w:pPr>
    </w:p>
    <w:p w:rsidR="00565E9E" w:rsidRDefault="00565E9E">
      <w:pPr>
        <w:pStyle w:val="BodyText"/>
        <w:ind w:left="270" w:right="-360"/>
        <w:jc w:val="center"/>
        <w:rPr>
          <w:sz w:val="18"/>
        </w:rPr>
      </w:pPr>
      <w:r>
        <w:rPr>
          <w:sz w:val="18"/>
        </w:rPr>
        <w:t>C1-4</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147">
          <w:tblGrid>
            <w:gridCol w:w="9450"/>
          </w:tblGrid>
        </w:tblGridChange>
      </w:tblGrid>
      <w:tr w:rsidR="00565E9E">
        <w:tblPrEx>
          <w:tblCellMar>
            <w:top w:w="0" w:type="dxa"/>
            <w:bottom w:w="0" w:type="dxa"/>
          </w:tblCellMar>
        </w:tblPrEx>
        <w:tc>
          <w:tcPr>
            <w:tcW w:w="9450" w:type="dxa"/>
            <w:shd w:val="pct30" w:color="auto" w:fill="auto"/>
          </w:tcPr>
          <w:p w:rsidR="00565E9E" w:rsidRDefault="00565E9E">
            <w:pPr>
              <w:pStyle w:val="BodyText"/>
              <w:spacing w:before="60" w:after="60"/>
              <w:rPr>
                <w:sz w:val="18"/>
              </w:rPr>
            </w:pPr>
            <w:r>
              <w:rPr>
                <w:b w:val="0"/>
                <w:sz w:val="18"/>
                <w:shd w:val="clear" w:color="auto" w:fill="FFFFFF"/>
              </w:rPr>
              <w:t>T27</w:t>
            </w:r>
          </w:p>
          <w:p w:rsidR="00565E9E" w:rsidRDefault="00565E9E">
            <w:pPr>
              <w:pStyle w:val="BodyText"/>
              <w:spacing w:before="60" w:after="60"/>
              <w:rPr>
                <w:b w:val="0"/>
                <w:sz w:val="18"/>
              </w:rPr>
            </w:pPr>
          </w:p>
          <w:p w:rsidR="00565E9E" w:rsidRDefault="00565E9E">
            <w:pPr>
              <w:pStyle w:val="BodyText"/>
              <w:spacing w:before="60" w:after="60"/>
              <w:rPr>
                <w:b w:val="0"/>
                <w:sz w:val="18"/>
              </w:rPr>
            </w:pPr>
            <w:r>
              <w:rPr>
                <w:b w:val="0"/>
                <w:sz w:val="18"/>
              </w:rPr>
              <w:t xml:space="preserve">How prepared do you feel to </w:t>
            </w:r>
            <w:r>
              <w:rPr>
                <w:sz w:val="18"/>
              </w:rPr>
              <w:t>manage technology-supported learning</w:t>
            </w:r>
            <w:r>
              <w:rPr>
                <w:b w:val="0"/>
                <w:sz w:val="18"/>
              </w:rPr>
              <w:t xml:space="preserve"> with your </w:t>
            </w:r>
            <w:proofErr w:type="gramStart"/>
            <w:r>
              <w:rPr>
                <w:b w:val="0"/>
                <w:sz w:val="18"/>
              </w:rPr>
              <w:t>class(</w:t>
            </w:r>
            <w:proofErr w:type="spellStart"/>
            <w:proofErr w:type="gramEnd"/>
            <w:r>
              <w:rPr>
                <w:b w:val="0"/>
                <w:sz w:val="18"/>
              </w:rPr>
              <w:t>es</w:t>
            </w:r>
            <w:proofErr w:type="spellEnd"/>
            <w:r>
              <w:rPr>
                <w:b w:val="0"/>
                <w:sz w:val="18"/>
              </w:rPr>
              <w:t xml:space="preserve">)? </w:t>
            </w:r>
          </w:p>
          <w:p w:rsidR="00565E9E" w:rsidRDefault="00565E9E">
            <w:pPr>
              <w:pStyle w:val="BodyText"/>
              <w:spacing w:before="60" w:after="60"/>
              <w:rPr>
                <w:b w:val="0"/>
                <w:sz w:val="18"/>
              </w:rPr>
            </w:pPr>
            <w:r>
              <w:rPr>
                <w:b w:val="0"/>
                <w:sz w:val="18"/>
              </w:rPr>
              <w:t>(Select one)</w:t>
            </w:r>
          </w:p>
          <w:p w:rsidR="00565E9E" w:rsidRDefault="00565E9E">
            <w:pPr>
              <w:pStyle w:val="BodyText"/>
              <w:spacing w:before="60" w:after="60"/>
              <w:rPr>
                <w:b w:val="0"/>
                <w:sz w:val="18"/>
              </w:rPr>
            </w:pPr>
          </w:p>
        </w:tc>
      </w:tr>
      <w:tr w:rsidR="00565E9E">
        <w:tblPrEx>
          <w:tblCellMar>
            <w:top w:w="0" w:type="dxa"/>
            <w:bottom w:w="0" w:type="dxa"/>
          </w:tblCellMar>
        </w:tblPrEx>
        <w:tc>
          <w:tcPr>
            <w:tcW w:w="9450" w:type="dxa"/>
            <w:shd w:val="clear" w:color="auto" w:fill="D9D9D9"/>
          </w:tcPr>
          <w:p w:rsidR="00565E9E" w:rsidRDefault="00565E9E">
            <w:pPr>
              <w:pStyle w:val="BodyText"/>
              <w:spacing w:before="60" w:after="60"/>
              <w:rPr>
                <w:b w:val="0"/>
                <w:sz w:val="18"/>
              </w:rPr>
            </w:pPr>
            <w:r>
              <w:rPr>
                <w:b w:val="0"/>
                <w:sz w:val="18"/>
              </w:rPr>
              <w:t>O I have a variety of classroom management and organizational strategies for using technology. I know I can            smoothly orchestrate technology-supported learning activities in a variety of settings and ways (whole class, small group, centers in labs or the classroom).</w:t>
            </w:r>
          </w:p>
        </w:tc>
      </w:tr>
      <w:tr w:rsidR="00565E9E">
        <w:tblPrEx>
          <w:tblCellMar>
            <w:top w:w="0" w:type="dxa"/>
            <w:bottom w:w="0" w:type="dxa"/>
          </w:tblCellMar>
        </w:tblPrEx>
        <w:tc>
          <w:tcPr>
            <w:tcW w:w="9450" w:type="dxa"/>
          </w:tcPr>
          <w:p w:rsidR="00565E9E" w:rsidRDefault="00565E9E">
            <w:pPr>
              <w:pStyle w:val="BodyText"/>
              <w:spacing w:before="60" w:after="60"/>
              <w:rPr>
                <w:b w:val="0"/>
                <w:sz w:val="18"/>
              </w:rPr>
            </w:pPr>
            <w:r>
              <w:rPr>
                <w:b w:val="0"/>
                <w:sz w:val="18"/>
              </w:rPr>
              <w:t>O I have some classroom management and organizational strategies, but think I need more.</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148" w:author="Casey Smith" w:date="2010-11-21T14:38: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149" w:author="Casey Smith" w:date="2010-11-21T14:38:00Z">
              <w:tcPr>
                <w:tcW w:w="9450" w:type="dxa"/>
                <w:shd w:val="clear" w:color="auto" w:fill="D9D9D9"/>
              </w:tcPr>
            </w:tcPrChange>
          </w:tcPr>
          <w:p w:rsidR="00565E9E" w:rsidRDefault="00565E9E">
            <w:pPr>
              <w:pStyle w:val="BodyText"/>
              <w:spacing w:before="60" w:after="60"/>
              <w:rPr>
                <w:b w:val="0"/>
                <w:sz w:val="18"/>
              </w:rPr>
            </w:pPr>
            <w:r>
              <w:rPr>
                <w:b w:val="0"/>
                <w:sz w:val="18"/>
              </w:rPr>
              <w:t>O I have very few classroom management and organizational strategies for using technology</w:t>
            </w:r>
          </w:p>
        </w:tc>
      </w:tr>
    </w:tbl>
    <w:p w:rsidR="00565E9E" w:rsidRDefault="00565E9E">
      <w:pPr>
        <w:pStyle w:val="BodyText"/>
        <w:ind w:left="270"/>
        <w:rPr>
          <w:b w:val="0"/>
          <w:sz w:val="18"/>
        </w:rPr>
      </w:pPr>
    </w:p>
    <w:p w:rsidR="00565E9E" w:rsidRDefault="00565E9E">
      <w:pPr>
        <w:pStyle w:val="BodyText"/>
        <w:ind w:left="270"/>
        <w:rPr>
          <w:color w:val="FF0000"/>
          <w:sz w:val="18"/>
        </w:rPr>
      </w:pPr>
    </w:p>
    <w:p w:rsidR="00565E9E" w:rsidRDefault="00565E9E">
      <w:pPr>
        <w:pStyle w:val="BodyText"/>
        <w:ind w:left="270" w:right="-360"/>
        <w:jc w:val="center"/>
        <w:rPr>
          <w:sz w:val="18"/>
        </w:rPr>
      </w:pPr>
      <w:r>
        <w:br w:type="page"/>
      </w:r>
      <w:r>
        <w:rPr>
          <w:sz w:val="18"/>
        </w:rPr>
        <w:t>C1-5</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150">
          <w:tblGrid>
            <w:gridCol w:w="9450"/>
          </w:tblGrid>
        </w:tblGridChange>
      </w:tblGrid>
      <w:tr w:rsidR="00565E9E">
        <w:tblPrEx>
          <w:tblCellMar>
            <w:top w:w="0" w:type="dxa"/>
            <w:bottom w:w="0" w:type="dxa"/>
          </w:tblCellMar>
        </w:tblPrEx>
        <w:tc>
          <w:tcPr>
            <w:tcW w:w="9450" w:type="dxa"/>
            <w:shd w:val="pct30" w:color="auto" w:fill="auto"/>
          </w:tcPr>
          <w:p w:rsidR="00565E9E" w:rsidRDefault="00565E9E">
            <w:pPr>
              <w:pStyle w:val="BodyText"/>
              <w:spacing w:before="60" w:after="60"/>
              <w:rPr>
                <w:sz w:val="18"/>
                <w:shd w:val="clear" w:color="auto" w:fill="FFFFFF"/>
              </w:rPr>
            </w:pPr>
            <w:r>
              <w:rPr>
                <w:sz w:val="18"/>
                <w:shd w:val="clear" w:color="auto" w:fill="FFFFFF"/>
              </w:rPr>
              <w:t>T28</w:t>
            </w:r>
          </w:p>
          <w:p w:rsidR="00565E9E" w:rsidRDefault="00565E9E">
            <w:pPr>
              <w:pStyle w:val="BodyText"/>
              <w:spacing w:before="60" w:after="60"/>
              <w:rPr>
                <w:sz w:val="18"/>
              </w:rPr>
            </w:pPr>
          </w:p>
          <w:p w:rsidR="00565E9E" w:rsidRDefault="00565E9E">
            <w:pPr>
              <w:pStyle w:val="BodyText"/>
              <w:spacing w:before="60" w:after="60"/>
              <w:rPr>
                <w:sz w:val="18"/>
              </w:rPr>
            </w:pPr>
            <w:r>
              <w:rPr>
                <w:sz w:val="18"/>
              </w:rPr>
              <w:t xml:space="preserve">“Best practices with technology” </w:t>
            </w:r>
            <w:r>
              <w:rPr>
                <w:b w:val="0"/>
                <w:sz w:val="18"/>
              </w:rPr>
              <w:t xml:space="preserve">are technology-supported teaching practices that either have a basis in educational theory </w:t>
            </w:r>
            <w:r>
              <w:rPr>
                <w:b w:val="0"/>
                <w:i/>
                <w:sz w:val="18"/>
              </w:rPr>
              <w:t xml:space="preserve">or </w:t>
            </w:r>
            <w:r>
              <w:rPr>
                <w:b w:val="0"/>
                <w:sz w:val="18"/>
              </w:rPr>
              <w:t>are supported by research.</w:t>
            </w:r>
            <w:r>
              <w:rPr>
                <w:sz w:val="18"/>
              </w:rPr>
              <w:t xml:space="preserve"> </w:t>
            </w:r>
          </w:p>
          <w:p w:rsidR="00565E9E" w:rsidRDefault="00565E9E">
            <w:pPr>
              <w:pStyle w:val="BodyText"/>
              <w:spacing w:before="60" w:after="60"/>
              <w:rPr>
                <w:b w:val="0"/>
                <w:sz w:val="18"/>
              </w:rPr>
            </w:pPr>
          </w:p>
          <w:p w:rsidR="00565E9E" w:rsidRDefault="00565E9E">
            <w:pPr>
              <w:pStyle w:val="BodyText"/>
              <w:spacing w:before="60" w:after="60"/>
              <w:rPr>
                <w:b w:val="0"/>
                <w:sz w:val="18"/>
              </w:rPr>
            </w:pPr>
            <w:r>
              <w:rPr>
                <w:b w:val="0"/>
                <w:sz w:val="18"/>
              </w:rPr>
              <w:t xml:space="preserve">How are </w:t>
            </w:r>
            <w:r>
              <w:rPr>
                <w:sz w:val="18"/>
              </w:rPr>
              <w:t>best practices with technology</w:t>
            </w:r>
            <w:r>
              <w:rPr>
                <w:b w:val="0"/>
                <w:sz w:val="18"/>
              </w:rPr>
              <w:t xml:space="preserve"> identified and shared at your school?  </w:t>
            </w:r>
          </w:p>
          <w:p w:rsidR="00565E9E" w:rsidRDefault="00565E9E">
            <w:pPr>
              <w:pStyle w:val="BodyText"/>
              <w:spacing w:before="60" w:after="60"/>
              <w:rPr>
                <w:b w:val="0"/>
                <w:sz w:val="18"/>
              </w:rPr>
            </w:pPr>
            <w:r>
              <w:rPr>
                <w:b w:val="0"/>
                <w:sz w:val="18"/>
              </w:rPr>
              <w:t>(Select one)</w:t>
            </w:r>
          </w:p>
          <w:p w:rsidR="00565E9E" w:rsidRDefault="00565E9E">
            <w:pPr>
              <w:pStyle w:val="BodyText"/>
              <w:spacing w:before="60" w:after="60"/>
              <w:rPr>
                <w:sz w:val="18"/>
              </w:rPr>
            </w:pPr>
          </w:p>
        </w:tc>
      </w:tr>
      <w:tr w:rsidR="00565E9E">
        <w:tblPrEx>
          <w:tblCellMar>
            <w:top w:w="0" w:type="dxa"/>
            <w:bottom w:w="0" w:type="dxa"/>
          </w:tblCellMar>
        </w:tblPrEx>
        <w:tc>
          <w:tcPr>
            <w:tcW w:w="9450" w:type="dxa"/>
            <w:shd w:val="clear" w:color="auto" w:fill="D9D9D9"/>
          </w:tcPr>
          <w:p w:rsidR="00565E9E" w:rsidRDefault="00565E9E">
            <w:pPr>
              <w:pStyle w:val="BodyText"/>
              <w:spacing w:before="60" w:after="60"/>
              <w:rPr>
                <w:b w:val="0"/>
                <w:sz w:val="18"/>
              </w:rPr>
            </w:pPr>
            <w:r>
              <w:rPr>
                <w:b w:val="0"/>
                <w:sz w:val="18"/>
              </w:rPr>
              <w:t>O Our school has a formal process for identifying best practices and then ensuring that every classroom teacher learns of those practices (as appropriate to their teaching assignment).</w:t>
            </w:r>
          </w:p>
        </w:tc>
      </w:tr>
      <w:tr w:rsidR="00565E9E">
        <w:tblPrEx>
          <w:tblCellMar>
            <w:top w:w="0" w:type="dxa"/>
            <w:bottom w:w="0" w:type="dxa"/>
          </w:tblCellMar>
        </w:tblPrEx>
        <w:tc>
          <w:tcPr>
            <w:tcW w:w="9450" w:type="dxa"/>
          </w:tcPr>
          <w:p w:rsidR="00565E9E" w:rsidRDefault="00565E9E">
            <w:pPr>
              <w:pStyle w:val="BodyText"/>
              <w:spacing w:before="60" w:after="60"/>
              <w:rPr>
                <w:b w:val="0"/>
                <w:sz w:val="18"/>
              </w:rPr>
            </w:pPr>
            <w:r>
              <w:rPr>
                <w:b w:val="0"/>
                <w:sz w:val="18"/>
              </w:rPr>
              <w:t>O Best practices are identified and shared informally. For example, an enthusiastic teacher finds an innovative practice, and sharing happens either informally or at staff meetings.  A number of teachers eventually learn about these practices.</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151" w:author="Casey Smith" w:date="2010-11-21T14:39: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152" w:author="Casey Smith" w:date="2010-11-21T14:39:00Z">
              <w:tcPr>
                <w:tcW w:w="9450" w:type="dxa"/>
                <w:shd w:val="clear" w:color="auto" w:fill="D9D9D9"/>
              </w:tcPr>
            </w:tcPrChange>
          </w:tcPr>
          <w:p w:rsidR="00565E9E" w:rsidRDefault="00565E9E">
            <w:pPr>
              <w:pStyle w:val="BodyText"/>
              <w:spacing w:before="60" w:after="60"/>
              <w:rPr>
                <w:b w:val="0"/>
                <w:sz w:val="18"/>
              </w:rPr>
            </w:pPr>
            <w:r>
              <w:rPr>
                <w:b w:val="0"/>
                <w:sz w:val="18"/>
              </w:rPr>
              <w:t>O Best practices are not typically identified or shared at my school.</w:t>
            </w:r>
          </w:p>
        </w:tc>
      </w:tr>
    </w:tbl>
    <w:p w:rsidR="00565E9E" w:rsidRDefault="00565E9E">
      <w:pPr>
        <w:pStyle w:val="BodyText"/>
        <w:ind w:left="270" w:right="-360"/>
        <w:rPr>
          <w:sz w:val="18"/>
        </w:rPr>
      </w:pPr>
    </w:p>
    <w:p w:rsidR="00565E9E" w:rsidRDefault="00565E9E">
      <w:pPr>
        <w:pStyle w:val="BodyText"/>
        <w:ind w:left="270" w:right="-360"/>
        <w:rPr>
          <w:sz w:val="18"/>
        </w:rPr>
      </w:pPr>
    </w:p>
    <w:p w:rsidR="00565E9E" w:rsidRDefault="00565E9E">
      <w:pPr>
        <w:pStyle w:val="Heading2"/>
        <w:ind w:left="270" w:right="-360"/>
        <w:jc w:val="center"/>
      </w:pPr>
    </w:p>
    <w:p w:rsidR="00565E9E" w:rsidRDefault="00565E9E">
      <w:pPr>
        <w:pStyle w:val="BodyText"/>
        <w:ind w:left="270" w:right="-360"/>
        <w:jc w:val="center"/>
        <w:rPr>
          <w:sz w:val="18"/>
        </w:rPr>
      </w:pPr>
      <w:r>
        <w:rPr>
          <w:sz w:val="18"/>
        </w:rPr>
        <w:t>C1-5</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153">
          <w:tblGrid>
            <w:gridCol w:w="9450"/>
          </w:tblGrid>
        </w:tblGridChange>
      </w:tblGrid>
      <w:tr w:rsidR="00565E9E">
        <w:tblPrEx>
          <w:tblCellMar>
            <w:top w:w="0" w:type="dxa"/>
            <w:bottom w:w="0" w:type="dxa"/>
          </w:tblCellMar>
        </w:tblPrEx>
        <w:tc>
          <w:tcPr>
            <w:tcW w:w="9450" w:type="dxa"/>
            <w:shd w:val="pct30" w:color="auto" w:fill="auto"/>
          </w:tcPr>
          <w:p w:rsidR="00565E9E" w:rsidRDefault="00565E9E">
            <w:pPr>
              <w:pStyle w:val="BodyText"/>
              <w:spacing w:before="60" w:after="60"/>
              <w:rPr>
                <w:sz w:val="18"/>
              </w:rPr>
            </w:pPr>
            <w:r>
              <w:rPr>
                <w:sz w:val="18"/>
                <w:shd w:val="clear" w:color="auto" w:fill="FFFFFF"/>
              </w:rPr>
              <w:t>T29</w:t>
            </w:r>
          </w:p>
          <w:p w:rsidR="00565E9E" w:rsidRDefault="00565E9E">
            <w:pPr>
              <w:pStyle w:val="BodyText"/>
              <w:spacing w:before="60" w:after="60"/>
              <w:rPr>
                <w:b w:val="0"/>
                <w:sz w:val="18"/>
              </w:rPr>
            </w:pPr>
          </w:p>
          <w:p w:rsidR="00565E9E" w:rsidRDefault="00565E9E">
            <w:pPr>
              <w:pStyle w:val="BodyText"/>
              <w:spacing w:before="60" w:after="60"/>
              <w:rPr>
                <w:b w:val="0"/>
                <w:sz w:val="18"/>
              </w:rPr>
            </w:pPr>
            <w:r>
              <w:rPr>
                <w:b w:val="0"/>
                <w:sz w:val="18"/>
              </w:rPr>
              <w:t xml:space="preserve">At your school, how frequently are teachers exposed to innovations and best practice in teaching with technology? </w:t>
            </w:r>
          </w:p>
          <w:p w:rsidR="00565E9E" w:rsidRDefault="00565E9E">
            <w:pPr>
              <w:pStyle w:val="BodyText"/>
              <w:spacing w:before="60" w:after="60"/>
              <w:rPr>
                <w:b w:val="0"/>
                <w:sz w:val="18"/>
              </w:rPr>
            </w:pPr>
            <w:r>
              <w:rPr>
                <w:b w:val="0"/>
                <w:sz w:val="18"/>
              </w:rPr>
              <w:t>(Select one)</w:t>
            </w:r>
          </w:p>
          <w:p w:rsidR="00565E9E" w:rsidRDefault="00565E9E">
            <w:pPr>
              <w:pStyle w:val="BodyText"/>
              <w:spacing w:before="60" w:after="60"/>
              <w:rPr>
                <w:b w:val="0"/>
                <w:sz w:val="18"/>
              </w:rPr>
            </w:pPr>
          </w:p>
        </w:tc>
      </w:tr>
      <w:tr w:rsidR="00565E9E">
        <w:tblPrEx>
          <w:tblCellMar>
            <w:top w:w="0" w:type="dxa"/>
            <w:bottom w:w="0" w:type="dxa"/>
          </w:tblCellMar>
        </w:tblPrEx>
        <w:tc>
          <w:tcPr>
            <w:tcW w:w="9450" w:type="dxa"/>
            <w:shd w:val="clear" w:color="auto" w:fill="D9D9D9"/>
          </w:tcPr>
          <w:p w:rsidR="00565E9E" w:rsidRDefault="00565E9E">
            <w:pPr>
              <w:pStyle w:val="BodyText"/>
              <w:tabs>
                <w:tab w:val="left" w:pos="342"/>
              </w:tabs>
              <w:spacing w:before="60" w:after="60"/>
              <w:rPr>
                <w:b w:val="0"/>
                <w:sz w:val="18"/>
              </w:rPr>
            </w:pPr>
            <w:r>
              <w:rPr>
                <w:b w:val="0"/>
                <w:sz w:val="18"/>
              </w:rPr>
              <w:t>O   On an ongoing basis</w:t>
            </w:r>
          </w:p>
        </w:tc>
      </w:tr>
      <w:tr w:rsidR="00565E9E">
        <w:tblPrEx>
          <w:tblCellMar>
            <w:top w:w="0" w:type="dxa"/>
            <w:bottom w:w="0" w:type="dxa"/>
          </w:tblCellMar>
        </w:tblPrEx>
        <w:tc>
          <w:tcPr>
            <w:tcW w:w="9450" w:type="dxa"/>
          </w:tcPr>
          <w:p w:rsidR="00565E9E" w:rsidRDefault="00565E9E">
            <w:pPr>
              <w:pStyle w:val="BodyText"/>
              <w:spacing w:before="60" w:after="60"/>
              <w:rPr>
                <w:b w:val="0"/>
                <w:sz w:val="18"/>
              </w:rPr>
            </w:pPr>
            <w:r>
              <w:rPr>
                <w:b w:val="0"/>
                <w:sz w:val="18"/>
              </w:rPr>
              <w:t>O   Occasionally</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154" w:author="Casey Smith" w:date="2010-11-21T14:39: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155" w:author="Casey Smith" w:date="2010-11-21T14:39:00Z">
              <w:tcPr>
                <w:tcW w:w="9450" w:type="dxa"/>
                <w:shd w:val="clear" w:color="auto" w:fill="D9D9D9"/>
              </w:tcPr>
            </w:tcPrChange>
          </w:tcPr>
          <w:p w:rsidR="00565E9E" w:rsidRDefault="00565E9E">
            <w:pPr>
              <w:pStyle w:val="BodyText"/>
              <w:spacing w:before="60" w:after="60"/>
              <w:rPr>
                <w:b w:val="0"/>
                <w:sz w:val="18"/>
              </w:rPr>
            </w:pPr>
            <w:r>
              <w:rPr>
                <w:b w:val="0"/>
                <w:sz w:val="18"/>
              </w:rPr>
              <w:t>O   Almost never</w:t>
            </w:r>
          </w:p>
        </w:tc>
      </w:tr>
    </w:tbl>
    <w:p w:rsidR="00565E9E" w:rsidRDefault="00565E9E">
      <w:pPr>
        <w:ind w:left="270"/>
        <w:rPr>
          <w:rFonts w:ascii="Arial" w:hAnsi="Arial"/>
          <w:sz w:val="18"/>
        </w:rPr>
      </w:pPr>
    </w:p>
    <w:p w:rsidR="00565E9E" w:rsidRDefault="00565E9E">
      <w:pPr>
        <w:ind w:left="270"/>
        <w:rPr>
          <w:rFonts w:ascii="Arial" w:hAnsi="Arial"/>
          <w:sz w:val="18"/>
        </w:rPr>
      </w:pPr>
    </w:p>
    <w:p w:rsidR="00565E9E" w:rsidRDefault="00565E9E">
      <w:pPr>
        <w:ind w:left="270"/>
        <w:rPr>
          <w:rFonts w:ascii="Arial" w:hAnsi="Arial"/>
          <w:b/>
          <w:sz w:val="18"/>
        </w:rPr>
      </w:pPr>
    </w:p>
    <w:p w:rsidR="00565E9E" w:rsidRDefault="00565E9E">
      <w:pPr>
        <w:pStyle w:val="BodyText"/>
        <w:ind w:left="270" w:right="-360"/>
        <w:jc w:val="center"/>
        <w:rPr>
          <w:sz w:val="18"/>
        </w:rPr>
      </w:pPr>
      <w:r>
        <w:br w:type="page"/>
      </w:r>
      <w:r>
        <w:rPr>
          <w:sz w:val="18"/>
        </w:rPr>
        <w:t>C2-1</w:t>
      </w:r>
    </w:p>
    <w:tbl>
      <w:tblPr>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32"/>
        <w:gridCol w:w="629"/>
        <w:gridCol w:w="629"/>
        <w:gridCol w:w="631"/>
        <w:gridCol w:w="629"/>
        <w:tblGridChange w:id="156">
          <w:tblGrid>
            <w:gridCol w:w="6932"/>
            <w:gridCol w:w="629"/>
            <w:gridCol w:w="629"/>
            <w:gridCol w:w="631"/>
            <w:gridCol w:w="629"/>
          </w:tblGrid>
        </w:tblGridChange>
      </w:tblGrid>
      <w:tr w:rsidR="00565E9E">
        <w:tblPrEx>
          <w:tblCellMar>
            <w:top w:w="0" w:type="dxa"/>
            <w:bottom w:w="0" w:type="dxa"/>
          </w:tblCellMar>
        </w:tblPrEx>
        <w:trPr>
          <w:cantSplit/>
          <w:trHeight w:val="1349"/>
        </w:trPr>
        <w:tc>
          <w:tcPr>
            <w:tcW w:w="3667" w:type="pct"/>
            <w:tcBorders>
              <w:bottom w:val="nil"/>
            </w:tcBorders>
            <w:shd w:val="pct30" w:color="auto" w:fill="auto"/>
          </w:tcPr>
          <w:p w:rsidR="00565E9E" w:rsidRDefault="00565E9E">
            <w:pPr>
              <w:spacing w:before="60" w:after="60"/>
              <w:rPr>
                <w:rFonts w:ascii="Arial" w:hAnsi="Arial"/>
                <w:b/>
                <w:sz w:val="18"/>
              </w:rPr>
            </w:pPr>
          </w:p>
          <w:p w:rsidR="00565E9E" w:rsidRDefault="00565E9E">
            <w:pPr>
              <w:pStyle w:val="BodyText"/>
              <w:spacing w:before="60" w:after="60"/>
              <w:rPr>
                <w:sz w:val="18"/>
              </w:rPr>
            </w:pPr>
            <w:r>
              <w:rPr>
                <w:sz w:val="18"/>
                <w:shd w:val="clear" w:color="auto" w:fill="FFFFFF"/>
              </w:rPr>
              <w:t>T30</w:t>
            </w: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Which best describes your skill level with each of the following technologies:</w:t>
            </w:r>
          </w:p>
          <w:p w:rsidR="00565E9E" w:rsidRDefault="00565E9E">
            <w:pPr>
              <w:spacing w:before="60" w:after="60"/>
              <w:rPr>
                <w:rFonts w:ascii="Arial" w:hAnsi="Arial"/>
                <w:b/>
                <w:sz w:val="18"/>
              </w:rPr>
            </w:pPr>
          </w:p>
          <w:p w:rsidR="00565E9E" w:rsidRDefault="00565E9E">
            <w:pPr>
              <w:pStyle w:val="Heading8"/>
              <w:spacing w:before="60" w:after="60"/>
            </w:pPr>
          </w:p>
        </w:tc>
        <w:tc>
          <w:tcPr>
            <w:tcW w:w="333" w:type="pct"/>
            <w:tcBorders>
              <w:bottom w:val="nil"/>
            </w:tcBorders>
            <w:shd w:val="pct30" w:color="auto" w:fill="auto"/>
            <w:textDirection w:val="btLr"/>
          </w:tcPr>
          <w:p w:rsidR="00565E9E" w:rsidRDefault="00565E9E">
            <w:pPr>
              <w:spacing w:before="60" w:after="60"/>
              <w:ind w:left="113" w:right="113"/>
              <w:rPr>
                <w:rFonts w:ascii="Arial" w:hAnsi="Arial"/>
                <w:b/>
                <w:sz w:val="18"/>
              </w:rPr>
            </w:pPr>
            <w:r>
              <w:rPr>
                <w:rFonts w:ascii="Arial" w:hAnsi="Arial"/>
                <w:b/>
                <w:sz w:val="18"/>
              </w:rPr>
              <w:t>No Skill</w:t>
            </w:r>
          </w:p>
          <w:p w:rsidR="00565E9E" w:rsidRDefault="00565E9E">
            <w:pPr>
              <w:spacing w:before="60" w:after="60"/>
              <w:ind w:left="113" w:right="113"/>
              <w:rPr>
                <w:rFonts w:ascii="Arial" w:hAnsi="Arial"/>
                <w:b/>
                <w:sz w:val="18"/>
              </w:rPr>
            </w:pPr>
          </w:p>
          <w:p w:rsidR="00565E9E" w:rsidRDefault="00565E9E">
            <w:pPr>
              <w:spacing w:before="60" w:after="60"/>
              <w:ind w:left="113" w:right="113"/>
              <w:rPr>
                <w:rFonts w:ascii="Arial" w:hAnsi="Arial"/>
                <w:b/>
                <w:sz w:val="18"/>
              </w:rPr>
            </w:pPr>
          </w:p>
          <w:p w:rsidR="00565E9E" w:rsidRDefault="00565E9E">
            <w:pPr>
              <w:spacing w:before="60" w:after="60"/>
              <w:ind w:left="113" w:right="113"/>
              <w:rPr>
                <w:rFonts w:ascii="Arial" w:hAnsi="Arial"/>
                <w:b/>
                <w:sz w:val="18"/>
              </w:rPr>
            </w:pPr>
          </w:p>
          <w:p w:rsidR="00565E9E" w:rsidRDefault="00565E9E">
            <w:pPr>
              <w:spacing w:before="60" w:after="60"/>
              <w:ind w:left="113" w:right="113"/>
              <w:rPr>
                <w:rFonts w:ascii="Arial" w:hAnsi="Arial"/>
                <w:b/>
                <w:sz w:val="18"/>
              </w:rPr>
            </w:pPr>
          </w:p>
          <w:p w:rsidR="00565E9E" w:rsidRDefault="00565E9E">
            <w:pPr>
              <w:spacing w:before="60" w:after="60"/>
              <w:ind w:left="113" w:right="113"/>
              <w:rPr>
                <w:rFonts w:ascii="Arial" w:hAnsi="Arial"/>
                <w:b/>
                <w:sz w:val="18"/>
              </w:rPr>
            </w:pPr>
          </w:p>
          <w:p w:rsidR="00565E9E" w:rsidRDefault="00565E9E">
            <w:pPr>
              <w:spacing w:before="60" w:after="60"/>
              <w:ind w:left="113" w:right="113"/>
              <w:rPr>
                <w:rFonts w:ascii="Arial" w:hAnsi="Arial"/>
                <w:b/>
                <w:sz w:val="18"/>
              </w:rPr>
            </w:pPr>
          </w:p>
        </w:tc>
        <w:tc>
          <w:tcPr>
            <w:tcW w:w="333" w:type="pct"/>
            <w:tcBorders>
              <w:bottom w:val="nil"/>
            </w:tcBorders>
            <w:shd w:val="pct30" w:color="auto" w:fill="auto"/>
            <w:textDirection w:val="btLr"/>
          </w:tcPr>
          <w:p w:rsidR="00565E9E" w:rsidRDefault="00565E9E">
            <w:pPr>
              <w:spacing w:before="60" w:after="60"/>
              <w:ind w:left="113" w:right="113"/>
              <w:rPr>
                <w:rFonts w:ascii="Arial" w:hAnsi="Arial"/>
                <w:b/>
                <w:sz w:val="18"/>
              </w:rPr>
            </w:pPr>
            <w:r>
              <w:rPr>
                <w:rFonts w:ascii="Arial" w:hAnsi="Arial"/>
                <w:b/>
                <w:sz w:val="18"/>
              </w:rPr>
              <w:t>Novice</w:t>
            </w:r>
          </w:p>
        </w:tc>
        <w:tc>
          <w:tcPr>
            <w:tcW w:w="334" w:type="pct"/>
            <w:tcBorders>
              <w:bottom w:val="nil"/>
            </w:tcBorders>
            <w:shd w:val="pct30" w:color="auto" w:fill="auto"/>
            <w:textDirection w:val="btLr"/>
          </w:tcPr>
          <w:p w:rsidR="00565E9E" w:rsidRDefault="00565E9E">
            <w:pPr>
              <w:spacing w:before="60" w:after="60"/>
              <w:ind w:left="113" w:right="113"/>
              <w:rPr>
                <w:rFonts w:ascii="Arial" w:hAnsi="Arial"/>
                <w:b/>
                <w:sz w:val="18"/>
              </w:rPr>
            </w:pPr>
            <w:r>
              <w:rPr>
                <w:rFonts w:ascii="Arial" w:hAnsi="Arial"/>
                <w:b/>
                <w:sz w:val="18"/>
              </w:rPr>
              <w:t>Intermediate</w:t>
            </w:r>
          </w:p>
        </w:tc>
        <w:tc>
          <w:tcPr>
            <w:tcW w:w="333" w:type="pct"/>
            <w:tcBorders>
              <w:bottom w:val="nil"/>
            </w:tcBorders>
            <w:shd w:val="pct30" w:color="auto" w:fill="auto"/>
            <w:textDirection w:val="btLr"/>
          </w:tcPr>
          <w:p w:rsidR="00565E9E" w:rsidRDefault="00565E9E">
            <w:pPr>
              <w:spacing w:before="60" w:after="60"/>
              <w:ind w:left="113" w:right="113"/>
              <w:rPr>
                <w:rFonts w:ascii="Arial" w:hAnsi="Arial"/>
                <w:b/>
                <w:sz w:val="18"/>
              </w:rPr>
            </w:pPr>
            <w:r>
              <w:rPr>
                <w:rFonts w:ascii="Arial" w:hAnsi="Arial"/>
                <w:b/>
                <w:sz w:val="18"/>
              </w:rPr>
              <w:t>Highly Skilled</w:t>
            </w:r>
          </w:p>
        </w:tc>
      </w:tr>
      <w:tr w:rsidR="00565E9E">
        <w:tblPrEx>
          <w:tblCellMar>
            <w:top w:w="0" w:type="dxa"/>
            <w:bottom w:w="0" w:type="dxa"/>
          </w:tblCellMar>
        </w:tblPrEx>
        <w:tc>
          <w:tcPr>
            <w:tcW w:w="3667" w:type="pct"/>
            <w:tcBorders>
              <w:top w:val="nil"/>
              <w:bottom w:val="single" w:sz="4" w:space="0" w:color="auto"/>
            </w:tcBorders>
            <w:shd w:val="pct30" w:color="auto" w:fill="FFFFFF"/>
          </w:tcPr>
          <w:p w:rsidR="00565E9E" w:rsidRDefault="00565E9E">
            <w:pPr>
              <w:spacing w:before="60" w:after="60"/>
              <w:rPr>
                <w:rFonts w:ascii="Arial" w:hAnsi="Arial"/>
                <w:sz w:val="18"/>
              </w:rPr>
            </w:pPr>
          </w:p>
        </w:tc>
        <w:tc>
          <w:tcPr>
            <w:tcW w:w="333" w:type="pct"/>
            <w:tcBorders>
              <w:top w:val="nil"/>
              <w:bottom w:val="single" w:sz="4" w:space="0" w:color="auto"/>
            </w:tcBorders>
            <w:shd w:val="pct30" w:color="auto" w:fill="FFFFFF"/>
          </w:tcPr>
          <w:p w:rsidR="00565E9E" w:rsidRDefault="00565E9E">
            <w:pPr>
              <w:spacing w:before="60" w:after="60"/>
              <w:ind w:left="270"/>
              <w:rPr>
                <w:rFonts w:ascii="Arial" w:hAnsi="Arial"/>
                <w:sz w:val="18"/>
              </w:rPr>
            </w:pPr>
          </w:p>
        </w:tc>
        <w:tc>
          <w:tcPr>
            <w:tcW w:w="333" w:type="pct"/>
            <w:tcBorders>
              <w:top w:val="nil"/>
              <w:bottom w:val="single" w:sz="4" w:space="0" w:color="auto"/>
            </w:tcBorders>
            <w:shd w:val="pct30" w:color="auto" w:fill="FFFFFF"/>
          </w:tcPr>
          <w:p w:rsidR="00565E9E" w:rsidRDefault="00565E9E">
            <w:pPr>
              <w:spacing w:before="60" w:after="60"/>
              <w:ind w:left="270"/>
              <w:rPr>
                <w:rFonts w:ascii="Arial" w:hAnsi="Arial"/>
                <w:sz w:val="18"/>
              </w:rPr>
            </w:pPr>
          </w:p>
        </w:tc>
        <w:tc>
          <w:tcPr>
            <w:tcW w:w="334" w:type="pct"/>
            <w:tcBorders>
              <w:top w:val="nil"/>
              <w:bottom w:val="single" w:sz="4" w:space="0" w:color="auto"/>
            </w:tcBorders>
            <w:shd w:val="pct30" w:color="auto" w:fill="FFFFFF"/>
          </w:tcPr>
          <w:p w:rsidR="00565E9E" w:rsidRDefault="00565E9E">
            <w:pPr>
              <w:spacing w:before="60" w:after="60"/>
              <w:ind w:left="270"/>
              <w:rPr>
                <w:rFonts w:ascii="Arial" w:hAnsi="Arial"/>
                <w:sz w:val="18"/>
              </w:rPr>
            </w:pPr>
          </w:p>
        </w:tc>
        <w:tc>
          <w:tcPr>
            <w:tcW w:w="333" w:type="pct"/>
            <w:tcBorders>
              <w:top w:val="nil"/>
              <w:bottom w:val="single" w:sz="4" w:space="0" w:color="auto"/>
            </w:tcBorders>
            <w:shd w:val="pct30" w:color="auto" w:fill="FFFFFF"/>
          </w:tcPr>
          <w:p w:rsidR="00565E9E" w:rsidRDefault="00565E9E">
            <w:pPr>
              <w:spacing w:before="60" w:after="60"/>
              <w:ind w:left="270"/>
              <w:rPr>
                <w:rFonts w:ascii="Arial" w:hAnsi="Arial"/>
                <w:sz w:val="18"/>
              </w:rPr>
            </w:pPr>
          </w:p>
        </w:tc>
      </w:tr>
      <w:tr w:rsidR="00565E9E" w:rsidTr="00CA2B56">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57" w:author="Casey Smith" w:date="2010-11-21T14:40:00Z">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3667" w:type="pct"/>
            <w:tcBorders>
              <w:bottom w:val="single" w:sz="4" w:space="0" w:color="auto"/>
            </w:tcBorders>
            <w:tcPrChange w:id="158" w:author="Casey Smith" w:date="2010-11-21T14:40:00Z">
              <w:tcPr>
                <w:tcW w:w="3667" w:type="pct"/>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a. Word processing/document processing</w:t>
            </w:r>
          </w:p>
        </w:tc>
        <w:tc>
          <w:tcPr>
            <w:tcW w:w="333" w:type="pct"/>
            <w:tcBorders>
              <w:bottom w:val="single" w:sz="4" w:space="0" w:color="auto"/>
            </w:tcBorders>
            <w:vAlign w:val="center"/>
            <w:tcPrChange w:id="159"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vAlign w:val="center"/>
            <w:tcPrChange w:id="160"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4" w:type="pct"/>
            <w:tcBorders>
              <w:bottom w:val="single" w:sz="4" w:space="0" w:color="auto"/>
            </w:tcBorders>
            <w:shd w:val="clear" w:color="auto" w:fill="FFFF00"/>
            <w:vAlign w:val="center"/>
            <w:tcPrChange w:id="161" w:author="Casey Smith" w:date="2010-11-21T14:40:00Z">
              <w:tcPr>
                <w:tcW w:w="334"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D9D9D9"/>
            <w:vAlign w:val="center"/>
            <w:tcPrChange w:id="162"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r>
      <w:tr w:rsidR="00565E9E" w:rsidTr="00CA2B56">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63" w:author="Casey Smith" w:date="2010-11-21T14:40:00Z">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3667" w:type="pct"/>
            <w:tcBorders>
              <w:bottom w:val="single" w:sz="4" w:space="0" w:color="auto"/>
            </w:tcBorders>
            <w:tcPrChange w:id="164" w:author="Casey Smith" w:date="2010-11-21T14:40:00Z">
              <w:tcPr>
                <w:tcW w:w="3667" w:type="pct"/>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b. Spreadsheets (for data analysis and management)</w:t>
            </w:r>
          </w:p>
        </w:tc>
        <w:tc>
          <w:tcPr>
            <w:tcW w:w="333" w:type="pct"/>
            <w:tcBorders>
              <w:bottom w:val="single" w:sz="4" w:space="0" w:color="auto"/>
            </w:tcBorders>
            <w:vAlign w:val="center"/>
            <w:tcPrChange w:id="165"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vAlign w:val="center"/>
            <w:tcPrChange w:id="166"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4" w:type="pct"/>
            <w:tcBorders>
              <w:bottom w:val="single" w:sz="4" w:space="0" w:color="auto"/>
            </w:tcBorders>
            <w:shd w:val="clear" w:color="auto" w:fill="FFFF00"/>
            <w:vAlign w:val="center"/>
            <w:tcPrChange w:id="167" w:author="Casey Smith" w:date="2010-11-21T14:40:00Z">
              <w:tcPr>
                <w:tcW w:w="334"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FFFFFF"/>
            <w:vAlign w:val="center"/>
            <w:tcPrChange w:id="168"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r>
      <w:tr w:rsidR="00565E9E" w:rsidTr="00CA2B56">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69" w:author="Casey Smith" w:date="2010-11-21T14:40:00Z">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3667" w:type="pct"/>
            <w:tcBorders>
              <w:bottom w:val="single" w:sz="4" w:space="0" w:color="auto"/>
            </w:tcBorders>
            <w:tcPrChange w:id="170" w:author="Casey Smith" w:date="2010-11-21T14:40:00Z">
              <w:tcPr>
                <w:tcW w:w="3667" w:type="pct"/>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 xml:space="preserve">c. Other data analysis (e.g., </w:t>
            </w:r>
            <w:smartTag w:uri="urn:schemas-microsoft-com:office:smarttags" w:element="stockticker">
              <w:r>
                <w:rPr>
                  <w:rFonts w:ascii="Arial" w:hAnsi="Arial"/>
                  <w:sz w:val="18"/>
                </w:rPr>
                <w:t>SPSS</w:t>
              </w:r>
            </w:smartTag>
            <w:r>
              <w:rPr>
                <w:rFonts w:ascii="Arial" w:hAnsi="Arial"/>
                <w:sz w:val="18"/>
              </w:rPr>
              <w:t xml:space="preserve">, Fathom, </w:t>
            </w:r>
            <w:proofErr w:type="spellStart"/>
            <w:r>
              <w:rPr>
                <w:rFonts w:ascii="Arial" w:hAnsi="Arial"/>
                <w:sz w:val="18"/>
              </w:rPr>
              <w:t>Mathematica</w:t>
            </w:r>
            <w:proofErr w:type="spellEnd"/>
            <w:r>
              <w:rPr>
                <w:rFonts w:ascii="Arial" w:hAnsi="Arial"/>
                <w:sz w:val="18"/>
              </w:rPr>
              <w:t xml:space="preserve">) or database software (e.g., Microsoft Access, </w:t>
            </w:r>
            <w:proofErr w:type="spellStart"/>
            <w:r>
              <w:rPr>
                <w:rFonts w:ascii="Arial" w:hAnsi="Arial"/>
                <w:sz w:val="18"/>
              </w:rPr>
              <w:t>Filemaker</w:t>
            </w:r>
            <w:proofErr w:type="spellEnd"/>
            <w:r>
              <w:rPr>
                <w:rFonts w:ascii="Arial" w:hAnsi="Arial"/>
                <w:sz w:val="18"/>
              </w:rPr>
              <w:t xml:space="preserve"> Pro)</w:t>
            </w:r>
          </w:p>
        </w:tc>
        <w:tc>
          <w:tcPr>
            <w:tcW w:w="333" w:type="pct"/>
            <w:tcBorders>
              <w:bottom w:val="single" w:sz="4" w:space="0" w:color="auto"/>
            </w:tcBorders>
            <w:vAlign w:val="center"/>
            <w:tcPrChange w:id="171"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FFFF00"/>
            <w:vAlign w:val="center"/>
            <w:tcPrChange w:id="172"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4" w:type="pct"/>
            <w:tcBorders>
              <w:bottom w:val="single" w:sz="4" w:space="0" w:color="auto"/>
            </w:tcBorders>
            <w:shd w:val="clear" w:color="auto" w:fill="D9D9D9"/>
            <w:vAlign w:val="center"/>
            <w:tcPrChange w:id="173" w:author="Casey Smith" w:date="2010-11-21T14:40:00Z">
              <w:tcPr>
                <w:tcW w:w="334"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D9D9D9"/>
            <w:vAlign w:val="center"/>
            <w:tcPrChange w:id="174"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r>
      <w:tr w:rsidR="00565E9E" w:rsidTr="00CA2B56">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75" w:author="Casey Smith" w:date="2010-11-21T14:40:00Z">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3667" w:type="pct"/>
            <w:tcBorders>
              <w:bottom w:val="single" w:sz="4" w:space="0" w:color="auto"/>
            </w:tcBorders>
            <w:tcPrChange w:id="176" w:author="Casey Smith" w:date="2010-11-21T14:40:00Z">
              <w:tcPr>
                <w:tcW w:w="3667" w:type="pct"/>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d. Email (including attachment and address book features) and Web browsers (including book-marking, “back” or “home” features)</w:t>
            </w:r>
          </w:p>
        </w:tc>
        <w:tc>
          <w:tcPr>
            <w:tcW w:w="333" w:type="pct"/>
            <w:tcBorders>
              <w:bottom w:val="single" w:sz="4" w:space="0" w:color="auto"/>
            </w:tcBorders>
            <w:vAlign w:val="center"/>
            <w:tcPrChange w:id="177"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vAlign w:val="center"/>
            <w:tcPrChange w:id="178"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4" w:type="pct"/>
            <w:tcBorders>
              <w:bottom w:val="single" w:sz="4" w:space="0" w:color="auto"/>
            </w:tcBorders>
            <w:vAlign w:val="center"/>
            <w:tcPrChange w:id="179" w:author="Casey Smith" w:date="2010-11-21T14:40:00Z">
              <w:tcPr>
                <w:tcW w:w="334"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FFFF00"/>
            <w:vAlign w:val="center"/>
            <w:tcPrChange w:id="180"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r>
      <w:tr w:rsidR="00565E9E" w:rsidTr="00CA2B56">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81" w:author="Casey Smith" w:date="2010-11-21T14:40:00Z">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3667" w:type="pct"/>
            <w:tcBorders>
              <w:bottom w:val="single" w:sz="4" w:space="0" w:color="auto"/>
            </w:tcBorders>
            <w:tcPrChange w:id="182" w:author="Casey Smith" w:date="2010-11-21T14:40:00Z">
              <w:tcPr>
                <w:tcW w:w="3667" w:type="pct"/>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e. Presentation software (e.g. PowerPoint, Astound)</w:t>
            </w:r>
          </w:p>
        </w:tc>
        <w:tc>
          <w:tcPr>
            <w:tcW w:w="333" w:type="pct"/>
            <w:tcBorders>
              <w:bottom w:val="single" w:sz="4" w:space="0" w:color="auto"/>
            </w:tcBorders>
            <w:vAlign w:val="center"/>
            <w:tcPrChange w:id="183"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vAlign w:val="center"/>
            <w:tcPrChange w:id="184"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4" w:type="pct"/>
            <w:tcBorders>
              <w:bottom w:val="single" w:sz="4" w:space="0" w:color="auto"/>
            </w:tcBorders>
            <w:shd w:val="clear" w:color="auto" w:fill="FFFF00"/>
            <w:vAlign w:val="center"/>
            <w:tcPrChange w:id="185" w:author="Casey Smith" w:date="2010-11-21T14:40:00Z">
              <w:tcPr>
                <w:tcW w:w="334"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D9D9D9"/>
            <w:vAlign w:val="center"/>
            <w:tcPrChange w:id="186"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r>
      <w:tr w:rsidR="00565E9E" w:rsidTr="00CA2B56">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87" w:author="Casey Smith" w:date="2010-11-21T14:40:00Z">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3667" w:type="pct"/>
            <w:tcBorders>
              <w:bottom w:val="single" w:sz="4" w:space="0" w:color="auto"/>
            </w:tcBorders>
            <w:tcPrChange w:id="188" w:author="Casey Smith" w:date="2010-11-21T14:40:00Z">
              <w:tcPr>
                <w:tcW w:w="3667" w:type="pct"/>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 xml:space="preserve">f. Multimedia editing or authoring tools (e.g., </w:t>
            </w:r>
            <w:proofErr w:type="spellStart"/>
            <w:r>
              <w:rPr>
                <w:rFonts w:ascii="Arial" w:hAnsi="Arial"/>
                <w:sz w:val="18"/>
              </w:rPr>
              <w:t>Authorware</w:t>
            </w:r>
            <w:proofErr w:type="spellEnd"/>
            <w:r>
              <w:rPr>
                <w:rFonts w:ascii="Arial" w:hAnsi="Arial"/>
                <w:sz w:val="18"/>
              </w:rPr>
              <w:t xml:space="preserve">, </w:t>
            </w:r>
            <w:proofErr w:type="spellStart"/>
            <w:r>
              <w:rPr>
                <w:rFonts w:ascii="Arial" w:hAnsi="Arial"/>
                <w:sz w:val="18"/>
              </w:rPr>
              <w:t>Hyperstudio</w:t>
            </w:r>
            <w:proofErr w:type="spellEnd"/>
            <w:r>
              <w:rPr>
                <w:rFonts w:ascii="Arial" w:hAnsi="Arial"/>
                <w:sz w:val="18"/>
              </w:rPr>
              <w:t xml:space="preserve"> Photoshop, Illustrator) or video editing technology</w:t>
            </w:r>
          </w:p>
        </w:tc>
        <w:tc>
          <w:tcPr>
            <w:tcW w:w="333" w:type="pct"/>
            <w:tcBorders>
              <w:bottom w:val="single" w:sz="4" w:space="0" w:color="auto"/>
            </w:tcBorders>
            <w:vAlign w:val="center"/>
            <w:tcPrChange w:id="189"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vAlign w:val="center"/>
            <w:tcPrChange w:id="190"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4" w:type="pct"/>
            <w:tcBorders>
              <w:bottom w:val="single" w:sz="4" w:space="0" w:color="auto"/>
            </w:tcBorders>
            <w:shd w:val="clear" w:color="auto" w:fill="FFFF00"/>
            <w:vAlign w:val="center"/>
            <w:tcPrChange w:id="191" w:author="Casey Smith" w:date="2010-11-21T14:40:00Z">
              <w:tcPr>
                <w:tcW w:w="334"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FFFFFF"/>
            <w:vAlign w:val="center"/>
            <w:tcPrChange w:id="192"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r>
      <w:tr w:rsidR="00565E9E" w:rsidTr="00CA2B56">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93" w:author="Casey Smith" w:date="2010-11-21T14:40:00Z">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3667" w:type="pct"/>
            <w:tcBorders>
              <w:bottom w:val="single" w:sz="4" w:space="0" w:color="auto"/>
            </w:tcBorders>
            <w:tcPrChange w:id="194" w:author="Casey Smith" w:date="2010-11-21T14:40:00Z">
              <w:tcPr>
                <w:tcW w:w="3667" w:type="pct"/>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g. Graphic peripherals (e.g., scanners, digital cameras, etc.)</w:t>
            </w:r>
          </w:p>
        </w:tc>
        <w:tc>
          <w:tcPr>
            <w:tcW w:w="333" w:type="pct"/>
            <w:tcBorders>
              <w:bottom w:val="single" w:sz="4" w:space="0" w:color="auto"/>
            </w:tcBorders>
            <w:vAlign w:val="center"/>
            <w:tcPrChange w:id="195"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vAlign w:val="center"/>
            <w:tcPrChange w:id="196"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4" w:type="pct"/>
            <w:tcBorders>
              <w:bottom w:val="single" w:sz="4" w:space="0" w:color="auto"/>
            </w:tcBorders>
            <w:shd w:val="clear" w:color="auto" w:fill="FFFF00"/>
            <w:vAlign w:val="center"/>
            <w:tcPrChange w:id="197" w:author="Casey Smith" w:date="2010-11-21T14:40:00Z">
              <w:tcPr>
                <w:tcW w:w="334"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D9D9D9"/>
            <w:vAlign w:val="center"/>
            <w:tcPrChange w:id="198"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r>
      <w:tr w:rsidR="00565E9E" w:rsidTr="00CA2B56">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199" w:author="Casey Smith" w:date="2010-11-21T14:40:00Z">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3667" w:type="pct"/>
            <w:tcBorders>
              <w:bottom w:val="single" w:sz="4" w:space="0" w:color="auto"/>
            </w:tcBorders>
            <w:tcPrChange w:id="200" w:author="Casey Smith" w:date="2010-11-21T14:40:00Z">
              <w:tcPr>
                <w:tcW w:w="3667" w:type="pct"/>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 xml:space="preserve">h. Electronic information sources like the </w:t>
            </w:r>
            <w:smartTag w:uri="urn:schemas-microsoft-com:office:smarttags" w:element="stockticker">
              <w:r>
                <w:rPr>
                  <w:rFonts w:ascii="Arial" w:hAnsi="Arial"/>
                  <w:sz w:val="18"/>
                </w:rPr>
                <w:t>WEB</w:t>
              </w:r>
            </w:smartTag>
            <w:r>
              <w:rPr>
                <w:rFonts w:ascii="Arial" w:hAnsi="Arial"/>
                <w:sz w:val="18"/>
              </w:rPr>
              <w:t>, ERIC, EBSCO (searching for these efficiently, for example, by using “and” / “or” to narrow/expand your search, identifying synonyms or keywords)</w:t>
            </w:r>
          </w:p>
        </w:tc>
        <w:tc>
          <w:tcPr>
            <w:tcW w:w="333" w:type="pct"/>
            <w:tcBorders>
              <w:bottom w:val="single" w:sz="4" w:space="0" w:color="auto"/>
            </w:tcBorders>
            <w:vAlign w:val="center"/>
            <w:tcPrChange w:id="201"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vAlign w:val="center"/>
            <w:tcPrChange w:id="202"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4" w:type="pct"/>
            <w:tcBorders>
              <w:bottom w:val="single" w:sz="4" w:space="0" w:color="auto"/>
            </w:tcBorders>
            <w:shd w:val="clear" w:color="auto" w:fill="FFFF00"/>
            <w:vAlign w:val="center"/>
            <w:tcPrChange w:id="203" w:author="Casey Smith" w:date="2010-11-21T14:40:00Z">
              <w:tcPr>
                <w:tcW w:w="334"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FFFFFF"/>
            <w:vAlign w:val="center"/>
            <w:tcPrChange w:id="204" w:author="Casey Smith" w:date="2010-11-21T14:40:00Z">
              <w:tcPr>
                <w:tcW w:w="333" w:type="pct"/>
                <w:tcBorders>
                  <w:bottom w:val="single" w:sz="4" w:space="0" w:color="auto"/>
                </w:tcBorders>
                <w:shd w:val="clear" w:color="auto" w:fill="FFFFFF"/>
                <w:vAlign w:val="center"/>
              </w:tcPr>
            </w:tcPrChange>
          </w:tcPr>
          <w:p w:rsidR="00565E9E" w:rsidRDefault="00565E9E">
            <w:pPr>
              <w:spacing w:before="60" w:after="60"/>
              <w:ind w:left="-110" w:right="-107"/>
              <w:jc w:val="center"/>
              <w:rPr>
                <w:rFonts w:ascii="Arial" w:hAnsi="Arial"/>
                <w:sz w:val="18"/>
              </w:rPr>
            </w:pPr>
            <w:r>
              <w:rPr>
                <w:sz w:val="18"/>
              </w:rPr>
              <w:t>O</w:t>
            </w:r>
          </w:p>
        </w:tc>
      </w:tr>
      <w:tr w:rsidR="00565E9E" w:rsidTr="00CA2B56">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05" w:author="Casey Smith" w:date="2010-11-21T14:40:00Z">
            <w:tblPrEx>
              <w:tblW w:w="4934"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3667" w:type="pct"/>
            <w:tcBorders>
              <w:bottom w:val="single" w:sz="4" w:space="0" w:color="auto"/>
            </w:tcBorders>
            <w:tcPrChange w:id="206" w:author="Casey Smith" w:date="2010-11-21T14:40:00Z">
              <w:tcPr>
                <w:tcW w:w="3667" w:type="pct"/>
                <w:tcBorders>
                  <w:bottom w:val="single" w:sz="4" w:space="0" w:color="auto"/>
                </w:tcBorders>
                <w:shd w:val="clear" w:color="auto" w:fill="D9D9D9"/>
              </w:tcPr>
            </w:tcPrChange>
          </w:tcPr>
          <w:p w:rsidR="00565E9E" w:rsidRDefault="00565E9E">
            <w:pPr>
              <w:spacing w:before="60" w:after="60"/>
              <w:rPr>
                <w:rFonts w:ascii="Arial" w:hAnsi="Arial"/>
                <w:sz w:val="18"/>
              </w:rPr>
            </w:pPr>
            <w:proofErr w:type="spellStart"/>
            <w:r>
              <w:rPr>
                <w:rFonts w:ascii="Arial" w:hAnsi="Arial"/>
                <w:sz w:val="18"/>
              </w:rPr>
              <w:t>i</w:t>
            </w:r>
            <w:proofErr w:type="spellEnd"/>
            <w:r>
              <w:rPr>
                <w:rFonts w:ascii="Arial" w:hAnsi="Arial"/>
                <w:sz w:val="18"/>
              </w:rPr>
              <w:t xml:space="preserve">. Technologies specific to your field (e.g., </w:t>
            </w:r>
            <w:proofErr w:type="spellStart"/>
            <w:r>
              <w:rPr>
                <w:rFonts w:ascii="Arial" w:hAnsi="Arial"/>
                <w:sz w:val="18"/>
              </w:rPr>
              <w:t>probeware</w:t>
            </w:r>
            <w:proofErr w:type="spellEnd"/>
            <w:r>
              <w:rPr>
                <w:rFonts w:ascii="Arial" w:hAnsi="Arial"/>
                <w:sz w:val="18"/>
              </w:rPr>
              <w:t xml:space="preserve"> in the sciences, geographic information systems in the social sciences)</w:t>
            </w:r>
          </w:p>
        </w:tc>
        <w:tc>
          <w:tcPr>
            <w:tcW w:w="333" w:type="pct"/>
            <w:tcBorders>
              <w:bottom w:val="single" w:sz="4" w:space="0" w:color="auto"/>
            </w:tcBorders>
            <w:vAlign w:val="center"/>
            <w:tcPrChange w:id="207"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vAlign w:val="center"/>
            <w:tcPrChange w:id="208"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4" w:type="pct"/>
            <w:tcBorders>
              <w:bottom w:val="single" w:sz="4" w:space="0" w:color="auto"/>
            </w:tcBorders>
            <w:shd w:val="clear" w:color="auto" w:fill="FFFF00"/>
            <w:vAlign w:val="center"/>
            <w:tcPrChange w:id="209" w:author="Casey Smith" w:date="2010-11-21T14:40:00Z">
              <w:tcPr>
                <w:tcW w:w="334"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c>
          <w:tcPr>
            <w:tcW w:w="333" w:type="pct"/>
            <w:tcBorders>
              <w:bottom w:val="single" w:sz="4" w:space="0" w:color="auto"/>
            </w:tcBorders>
            <w:shd w:val="clear" w:color="auto" w:fill="D9D9D9"/>
            <w:vAlign w:val="center"/>
            <w:tcPrChange w:id="210" w:author="Casey Smith" w:date="2010-11-21T14:40:00Z">
              <w:tcPr>
                <w:tcW w:w="333" w:type="pct"/>
                <w:tcBorders>
                  <w:bottom w:val="single" w:sz="4" w:space="0" w:color="auto"/>
                </w:tcBorders>
                <w:shd w:val="clear" w:color="auto" w:fill="D9D9D9"/>
                <w:vAlign w:val="center"/>
              </w:tcPr>
            </w:tcPrChange>
          </w:tcPr>
          <w:p w:rsidR="00565E9E" w:rsidRDefault="00565E9E">
            <w:pPr>
              <w:spacing w:before="60" w:after="60"/>
              <w:ind w:left="-110" w:right="-107"/>
              <w:jc w:val="center"/>
              <w:rPr>
                <w:rFonts w:ascii="Arial" w:hAnsi="Arial"/>
                <w:sz w:val="18"/>
              </w:rPr>
            </w:pPr>
            <w:r>
              <w:rPr>
                <w:sz w:val="18"/>
              </w:rPr>
              <w:t>O</w:t>
            </w:r>
          </w:p>
        </w:tc>
      </w:tr>
    </w:tbl>
    <w:p w:rsidR="00565E9E" w:rsidRDefault="00565E9E">
      <w:pPr>
        <w:pStyle w:val="Heading5"/>
        <w:ind w:left="270"/>
        <w:rPr>
          <w:rFonts w:ascii="Arial" w:hAnsi="Arial"/>
          <w:sz w:val="18"/>
        </w:rPr>
      </w:pPr>
    </w:p>
    <w:p w:rsidR="00565E9E" w:rsidRDefault="00565E9E">
      <w:pPr>
        <w:pStyle w:val="Heading5"/>
        <w:ind w:left="270"/>
        <w:rPr>
          <w:rFonts w:ascii="Arial" w:hAnsi="Arial"/>
          <w:sz w:val="18"/>
        </w:rPr>
      </w:pPr>
    </w:p>
    <w:p w:rsidR="00565E9E" w:rsidRDefault="00565E9E">
      <w:pPr>
        <w:pStyle w:val="BodyText"/>
        <w:ind w:left="-90" w:right="-360"/>
        <w:jc w:val="center"/>
      </w:pPr>
      <w:r>
        <w:br w:type="page"/>
      </w:r>
    </w:p>
    <w:p w:rsidR="00565E9E" w:rsidRDefault="00565E9E">
      <w:pPr>
        <w:pStyle w:val="BodyText"/>
        <w:ind w:left="270" w:right="-360"/>
        <w:jc w:val="center"/>
        <w:rPr>
          <w:sz w:val="18"/>
        </w:rPr>
      </w:pPr>
      <w:r>
        <w:rPr>
          <w:sz w:val="18"/>
        </w:rPr>
        <w:t>C2-2</w:t>
      </w:r>
    </w:p>
    <w:p w:rsidR="00565E9E" w:rsidRDefault="00565E9E">
      <w:pPr>
        <w:pStyle w:val="Heading6"/>
        <w:ind w:left="270"/>
        <w:rPr>
          <w:rFonts w:ascii="Arial" w:hAnsi="Arial"/>
          <w:b w:val="0"/>
          <w:sz w:val="18"/>
        </w:rPr>
      </w:pPr>
    </w:p>
    <w:p w:rsidR="00565E9E" w:rsidRDefault="00565E9E">
      <w:pPr>
        <w:pStyle w:val="Heading6"/>
        <w:ind w:left="360"/>
        <w:rPr>
          <w:rFonts w:ascii="Arial" w:hAnsi="Arial"/>
          <w:b w:val="0"/>
          <w:sz w:val="18"/>
        </w:rPr>
      </w:pPr>
      <w:r>
        <w:rPr>
          <w:rFonts w:ascii="Arial" w:hAnsi="Arial"/>
          <w:sz w:val="18"/>
        </w:rPr>
        <w:t>IMPORTANT: Questions T31 through T34</w:t>
      </w:r>
      <w:r>
        <w:rPr>
          <w:rFonts w:ascii="Arial" w:hAnsi="Arial"/>
          <w:b w:val="0"/>
          <w:sz w:val="18"/>
        </w:rPr>
        <w:t xml:space="preserve"> describe various aspects of using technology for teaching, assessment, or professional development. Many of the approaches or strategies described are high-level, and in some cases, teachers simply do not have the resources or training to implement them.  The questions are intended to track progress as technology access and professional development change over the next few years. Please indicate your level of agreement with the following statements.  </w:t>
      </w:r>
    </w:p>
    <w:p w:rsidR="00565E9E" w:rsidRDefault="00565E9E">
      <w:pPr>
        <w:ind w:left="360"/>
        <w:rPr>
          <w:rFonts w:ascii="Arial" w:hAnsi="Arial"/>
          <w:sz w:val="18"/>
        </w:rPr>
      </w:pPr>
    </w:p>
    <w:p w:rsidR="00565E9E" w:rsidRDefault="00565E9E">
      <w:pPr>
        <w:ind w:left="270"/>
        <w:rPr>
          <w:rFonts w:ascii="Arial" w:hAnsi="Arial"/>
          <w:sz w:val="18"/>
        </w:rPr>
      </w:pP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60"/>
        <w:gridCol w:w="1170"/>
        <w:gridCol w:w="990"/>
        <w:gridCol w:w="1170"/>
        <w:gridCol w:w="1260"/>
        <w:tblGridChange w:id="211">
          <w:tblGrid>
            <w:gridCol w:w="4860"/>
            <w:gridCol w:w="1170"/>
            <w:gridCol w:w="990"/>
            <w:gridCol w:w="1170"/>
            <w:gridCol w:w="1260"/>
          </w:tblGrid>
        </w:tblGridChange>
      </w:tblGrid>
      <w:tr w:rsidR="00565E9E">
        <w:tblPrEx>
          <w:tblCellMar>
            <w:top w:w="0" w:type="dxa"/>
            <w:bottom w:w="0" w:type="dxa"/>
          </w:tblCellMar>
        </w:tblPrEx>
        <w:trPr>
          <w:cantSplit/>
        </w:trPr>
        <w:tc>
          <w:tcPr>
            <w:tcW w:w="4860" w:type="dxa"/>
            <w:tcBorders>
              <w:bottom w:val="single" w:sz="4" w:space="0" w:color="auto"/>
            </w:tcBorders>
            <w:shd w:val="pct30" w:color="auto" w:fill="auto"/>
            <w:vAlign w:val="bottom"/>
          </w:tcPr>
          <w:p w:rsidR="00565E9E" w:rsidRDefault="00565E9E">
            <w:pPr>
              <w:pStyle w:val="BodyText"/>
              <w:spacing w:before="60" w:after="60"/>
              <w:rPr>
                <w:sz w:val="18"/>
              </w:rPr>
            </w:pPr>
            <w:r>
              <w:rPr>
                <w:sz w:val="18"/>
                <w:shd w:val="clear" w:color="auto" w:fill="FFFFFF"/>
              </w:rPr>
              <w:t>T31</w:t>
            </w:r>
          </w:p>
          <w:p w:rsidR="00565E9E" w:rsidRDefault="00565E9E">
            <w:pPr>
              <w:spacing w:before="60" w:after="60"/>
              <w:rPr>
                <w:rFonts w:ascii="Arial" w:hAnsi="Arial"/>
                <w:sz w:val="18"/>
                <w:shd w:val="clear" w:color="auto" w:fill="FFFFFF"/>
              </w:rPr>
            </w:pPr>
          </w:p>
          <w:p w:rsidR="00565E9E" w:rsidRDefault="00565E9E">
            <w:pPr>
              <w:pStyle w:val="Heading2"/>
              <w:spacing w:before="60" w:after="60"/>
              <w:rPr>
                <w:b w:val="0"/>
                <w:sz w:val="18"/>
              </w:rPr>
            </w:pPr>
            <w:r>
              <w:rPr>
                <w:b w:val="0"/>
                <w:sz w:val="18"/>
              </w:rPr>
              <w:t>Planning Technology-Supported Instruction:</w:t>
            </w:r>
          </w:p>
          <w:p w:rsidR="00565E9E" w:rsidRDefault="00565E9E">
            <w:pPr>
              <w:spacing w:before="60" w:after="60"/>
              <w:rPr>
                <w:rFonts w:ascii="Arial" w:hAnsi="Arial"/>
                <w:sz w:val="18"/>
              </w:rPr>
            </w:pPr>
          </w:p>
        </w:tc>
        <w:tc>
          <w:tcPr>
            <w:tcW w:w="117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Strongly  Agree</w:t>
            </w:r>
          </w:p>
        </w:tc>
        <w:tc>
          <w:tcPr>
            <w:tcW w:w="99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Agree</w:t>
            </w:r>
          </w:p>
        </w:tc>
        <w:tc>
          <w:tcPr>
            <w:tcW w:w="117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Disagree</w:t>
            </w:r>
          </w:p>
        </w:tc>
        <w:tc>
          <w:tcPr>
            <w:tcW w:w="126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Strongly Disagree</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12" w:author="Casey Smith" w:date="2010-11-21T14:40: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Height w:val="494"/>
          <w:trPrChange w:id="213" w:author="Casey Smith" w:date="2010-11-21T14:40:00Z">
            <w:trPr>
              <w:cantSplit/>
              <w:trHeight w:val="494"/>
            </w:trPr>
          </w:trPrChange>
        </w:trPr>
        <w:tc>
          <w:tcPr>
            <w:tcW w:w="4860" w:type="dxa"/>
            <w:tcBorders>
              <w:bottom w:val="single" w:sz="4" w:space="0" w:color="auto"/>
            </w:tcBorders>
            <w:tcPrChange w:id="214" w:author="Casey Smith" w:date="2010-11-21T14:40:00Z">
              <w:tcPr>
                <w:tcW w:w="486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 xml:space="preserve">a. When designing my lessons, I </w:t>
            </w:r>
            <w:r>
              <w:rPr>
                <w:rFonts w:ascii="Arial" w:hAnsi="Arial"/>
                <w:b/>
                <w:sz w:val="18"/>
              </w:rPr>
              <w:t>regularly</w:t>
            </w:r>
            <w:r>
              <w:rPr>
                <w:rFonts w:ascii="Arial" w:hAnsi="Arial"/>
                <w:sz w:val="18"/>
              </w:rPr>
              <w:t xml:space="preserve"> think about whether technology could enhance my teaching or student learning. </w:t>
            </w:r>
          </w:p>
        </w:tc>
        <w:tc>
          <w:tcPr>
            <w:tcW w:w="1170" w:type="dxa"/>
            <w:tcBorders>
              <w:bottom w:val="single" w:sz="4" w:space="0" w:color="auto"/>
            </w:tcBorders>
            <w:vAlign w:val="center"/>
            <w:tcPrChange w:id="215" w:author="Casey Smith" w:date="2010-11-21T14:40: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vAlign w:val="center"/>
            <w:tcPrChange w:id="216" w:author="Casey Smith" w:date="2010-11-21T14:40: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170" w:type="dxa"/>
            <w:tcBorders>
              <w:bottom w:val="single" w:sz="4" w:space="0" w:color="auto"/>
            </w:tcBorders>
            <w:shd w:val="clear" w:color="auto" w:fill="FFFF00"/>
            <w:vAlign w:val="center"/>
            <w:tcPrChange w:id="217" w:author="Casey Smith" w:date="2010-11-21T14:40: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260" w:type="dxa"/>
            <w:tcBorders>
              <w:bottom w:val="single" w:sz="4" w:space="0" w:color="auto"/>
            </w:tcBorders>
            <w:shd w:val="clear" w:color="auto" w:fill="D9D9D9"/>
            <w:vAlign w:val="center"/>
            <w:tcPrChange w:id="218" w:author="Casey Smith" w:date="2010-11-21T14:40:00Z">
              <w:tcPr>
                <w:tcW w:w="126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19" w:author="Casey Smith" w:date="2010-11-21T14:41: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Height w:val="521"/>
          <w:trPrChange w:id="220" w:author="Casey Smith" w:date="2010-11-21T14:41:00Z">
            <w:trPr>
              <w:cantSplit/>
              <w:trHeight w:val="521"/>
            </w:trPr>
          </w:trPrChange>
        </w:trPr>
        <w:tc>
          <w:tcPr>
            <w:tcW w:w="4860" w:type="dxa"/>
            <w:tcBorders>
              <w:bottom w:val="single" w:sz="4" w:space="0" w:color="auto"/>
            </w:tcBorders>
            <w:tcPrChange w:id="221" w:author="Casey Smith" w:date="2010-11-21T14:41:00Z">
              <w:tcPr>
                <w:tcW w:w="4860" w:type="dxa"/>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b. When selecting education technologies, I refer to and base my selections on current research on their effectiveness.</w:t>
            </w:r>
          </w:p>
        </w:tc>
        <w:tc>
          <w:tcPr>
            <w:tcW w:w="1170" w:type="dxa"/>
            <w:tcBorders>
              <w:bottom w:val="single" w:sz="4" w:space="0" w:color="auto"/>
            </w:tcBorders>
            <w:vAlign w:val="center"/>
            <w:tcPrChange w:id="222" w:author="Casey Smith" w:date="2010-11-21T14:41: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vAlign w:val="center"/>
            <w:tcPrChange w:id="223" w:author="Casey Smith" w:date="2010-11-21T14:41: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1170" w:type="dxa"/>
            <w:tcBorders>
              <w:bottom w:val="single" w:sz="4" w:space="0" w:color="auto"/>
            </w:tcBorders>
            <w:shd w:val="clear" w:color="auto" w:fill="FFFF00"/>
            <w:vAlign w:val="center"/>
            <w:tcPrChange w:id="224" w:author="Casey Smith" w:date="2010-11-21T14:41: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1260" w:type="dxa"/>
            <w:tcBorders>
              <w:bottom w:val="single" w:sz="4" w:space="0" w:color="auto"/>
            </w:tcBorders>
            <w:shd w:val="clear" w:color="auto" w:fill="FFFFFF"/>
            <w:vAlign w:val="center"/>
            <w:tcPrChange w:id="225" w:author="Casey Smith" w:date="2010-11-21T14:41:00Z">
              <w:tcPr>
                <w:tcW w:w="126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26" w:author="Casey Smith" w:date="2010-11-21T14:41: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Height w:val="530"/>
          <w:trPrChange w:id="227" w:author="Casey Smith" w:date="2010-11-21T14:41:00Z">
            <w:trPr>
              <w:cantSplit/>
              <w:trHeight w:val="530"/>
            </w:trPr>
          </w:trPrChange>
        </w:trPr>
        <w:tc>
          <w:tcPr>
            <w:tcW w:w="4860" w:type="dxa"/>
            <w:tcPrChange w:id="228" w:author="Casey Smith" w:date="2010-11-21T14:41:00Z">
              <w:tcPr>
                <w:tcW w:w="4860" w:type="dxa"/>
                <w:shd w:val="clear" w:color="auto" w:fill="D9D9D9"/>
              </w:tcPr>
            </w:tcPrChange>
          </w:tcPr>
          <w:p w:rsidR="00565E9E" w:rsidRDefault="00565E9E">
            <w:pPr>
              <w:spacing w:before="60" w:after="60"/>
              <w:rPr>
                <w:rFonts w:ascii="Arial" w:hAnsi="Arial"/>
                <w:sz w:val="18"/>
              </w:rPr>
            </w:pPr>
            <w:r>
              <w:rPr>
                <w:rFonts w:ascii="Arial" w:hAnsi="Arial"/>
                <w:sz w:val="18"/>
              </w:rPr>
              <w:t xml:space="preserve">c. I am comfortable planning for class sessions that involve students using technology during instruction. </w:t>
            </w:r>
          </w:p>
        </w:tc>
        <w:tc>
          <w:tcPr>
            <w:tcW w:w="1170" w:type="dxa"/>
            <w:vAlign w:val="center"/>
            <w:tcPrChange w:id="229" w:author="Casey Smith" w:date="2010-11-21T14:41:00Z">
              <w:tcPr>
                <w:tcW w:w="117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vAlign w:val="center"/>
            <w:tcPrChange w:id="230" w:author="Casey Smith" w:date="2010-11-21T14:41:00Z">
              <w:tcPr>
                <w:tcW w:w="99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170" w:type="dxa"/>
            <w:shd w:val="clear" w:color="auto" w:fill="FFFF00"/>
            <w:vAlign w:val="center"/>
            <w:tcPrChange w:id="231" w:author="Casey Smith" w:date="2010-11-21T14:41:00Z">
              <w:tcPr>
                <w:tcW w:w="117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260" w:type="dxa"/>
            <w:shd w:val="clear" w:color="auto" w:fill="D9D9D9"/>
            <w:vAlign w:val="center"/>
            <w:tcPrChange w:id="232" w:author="Casey Smith" w:date="2010-11-21T14:41:00Z">
              <w:tcPr>
                <w:tcW w:w="126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r>
    </w:tbl>
    <w:p w:rsidR="00565E9E" w:rsidRDefault="00565E9E">
      <w:pPr>
        <w:ind w:left="270"/>
        <w:rPr>
          <w:rFonts w:ascii="Arial" w:hAnsi="Arial"/>
          <w:b/>
          <w:sz w:val="18"/>
        </w:rPr>
      </w:pPr>
    </w:p>
    <w:p w:rsidR="00565E9E" w:rsidRDefault="00565E9E">
      <w:pPr>
        <w:ind w:left="270"/>
        <w:rPr>
          <w:rFonts w:ascii="Arial" w:hAnsi="Arial"/>
          <w:b/>
          <w:sz w:val="18"/>
        </w:rPr>
      </w:pPr>
    </w:p>
    <w:p w:rsidR="00565E9E" w:rsidRDefault="00565E9E">
      <w:pPr>
        <w:ind w:left="270"/>
        <w:rPr>
          <w:rFonts w:ascii="Arial" w:hAnsi="Arial"/>
          <w:b/>
          <w:sz w:val="18"/>
        </w:rPr>
      </w:pPr>
    </w:p>
    <w:p w:rsidR="00565E9E" w:rsidRDefault="00565E9E">
      <w:pPr>
        <w:pStyle w:val="BodyText"/>
        <w:ind w:left="270" w:right="-360"/>
        <w:jc w:val="center"/>
        <w:rPr>
          <w:sz w:val="18"/>
        </w:rPr>
      </w:pPr>
      <w:r>
        <w:rPr>
          <w:sz w:val="18"/>
        </w:rPr>
        <w:t>C2-2</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60"/>
        <w:gridCol w:w="1170"/>
        <w:gridCol w:w="990"/>
        <w:gridCol w:w="1170"/>
        <w:gridCol w:w="1260"/>
        <w:tblGridChange w:id="233">
          <w:tblGrid>
            <w:gridCol w:w="4860"/>
            <w:gridCol w:w="1170"/>
            <w:gridCol w:w="990"/>
            <w:gridCol w:w="1170"/>
            <w:gridCol w:w="1260"/>
          </w:tblGrid>
        </w:tblGridChange>
      </w:tblGrid>
      <w:tr w:rsidR="00565E9E">
        <w:tblPrEx>
          <w:tblCellMar>
            <w:top w:w="0" w:type="dxa"/>
            <w:bottom w:w="0" w:type="dxa"/>
          </w:tblCellMar>
        </w:tblPrEx>
        <w:trPr>
          <w:cantSplit/>
        </w:trPr>
        <w:tc>
          <w:tcPr>
            <w:tcW w:w="4860" w:type="dxa"/>
            <w:tcBorders>
              <w:bottom w:val="single" w:sz="4" w:space="0" w:color="auto"/>
            </w:tcBorders>
            <w:shd w:val="pct30" w:color="auto" w:fill="auto"/>
            <w:vAlign w:val="bottom"/>
          </w:tcPr>
          <w:p w:rsidR="00565E9E" w:rsidRDefault="00565E9E">
            <w:pPr>
              <w:pStyle w:val="BodyText"/>
              <w:spacing w:before="60" w:after="60"/>
              <w:rPr>
                <w:sz w:val="18"/>
              </w:rPr>
            </w:pPr>
            <w:r>
              <w:rPr>
                <w:sz w:val="18"/>
                <w:shd w:val="clear" w:color="auto" w:fill="FFFFFF"/>
              </w:rPr>
              <w:t>T32</w:t>
            </w:r>
          </w:p>
          <w:p w:rsidR="00565E9E" w:rsidRDefault="00565E9E">
            <w:pPr>
              <w:pStyle w:val="Heading2"/>
              <w:spacing w:before="60" w:after="60"/>
              <w:rPr>
                <w:sz w:val="18"/>
              </w:rPr>
            </w:pPr>
          </w:p>
          <w:p w:rsidR="00565E9E" w:rsidRDefault="00565E9E">
            <w:pPr>
              <w:pStyle w:val="Heading2"/>
              <w:spacing w:before="60" w:after="60"/>
              <w:rPr>
                <w:sz w:val="18"/>
              </w:rPr>
            </w:pPr>
            <w:r>
              <w:rPr>
                <w:b w:val="0"/>
                <w:sz w:val="18"/>
              </w:rPr>
              <w:t>Executing Technology-Supported Instruction</w:t>
            </w:r>
          </w:p>
          <w:p w:rsidR="00565E9E" w:rsidRDefault="00565E9E">
            <w:pPr>
              <w:spacing w:before="60" w:after="60"/>
              <w:rPr>
                <w:rFonts w:ascii="Arial" w:hAnsi="Arial"/>
                <w:sz w:val="18"/>
              </w:rPr>
            </w:pPr>
          </w:p>
        </w:tc>
        <w:tc>
          <w:tcPr>
            <w:tcW w:w="117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Strongly Agree</w:t>
            </w:r>
          </w:p>
        </w:tc>
        <w:tc>
          <w:tcPr>
            <w:tcW w:w="99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Agree</w:t>
            </w:r>
          </w:p>
        </w:tc>
        <w:tc>
          <w:tcPr>
            <w:tcW w:w="1170" w:type="dxa"/>
            <w:tcBorders>
              <w:bottom w:val="single" w:sz="4" w:space="0" w:color="auto"/>
            </w:tcBorders>
            <w:shd w:val="pct30" w:color="auto" w:fill="auto"/>
          </w:tcPr>
          <w:p w:rsidR="00565E9E" w:rsidRDefault="00565E9E">
            <w:pPr>
              <w:spacing w:before="60" w:after="60"/>
              <w:ind w:left="-198" w:right="-108"/>
              <w:jc w:val="center"/>
              <w:rPr>
                <w:rFonts w:ascii="Arial" w:hAnsi="Arial"/>
                <w:sz w:val="18"/>
              </w:rPr>
            </w:pPr>
          </w:p>
          <w:p w:rsidR="00565E9E" w:rsidRDefault="00565E9E">
            <w:pPr>
              <w:spacing w:before="60" w:after="60"/>
              <w:ind w:left="-198" w:right="-108"/>
              <w:jc w:val="center"/>
              <w:rPr>
                <w:rFonts w:ascii="Arial" w:hAnsi="Arial"/>
                <w:sz w:val="18"/>
              </w:rPr>
            </w:pPr>
            <w:r>
              <w:rPr>
                <w:rFonts w:ascii="Arial" w:hAnsi="Arial"/>
                <w:sz w:val="18"/>
              </w:rPr>
              <w:t>Disagree</w:t>
            </w:r>
          </w:p>
        </w:tc>
        <w:tc>
          <w:tcPr>
            <w:tcW w:w="126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Strongly Disagree</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34" w:author="Casey Smith" w:date="2010-11-21T14:41: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Height w:val="350"/>
          <w:trPrChange w:id="235" w:author="Casey Smith" w:date="2010-11-21T14:41:00Z">
            <w:trPr>
              <w:cantSplit/>
              <w:trHeight w:val="350"/>
            </w:trPr>
          </w:trPrChange>
        </w:trPr>
        <w:tc>
          <w:tcPr>
            <w:tcW w:w="4860" w:type="dxa"/>
            <w:tcPrChange w:id="236" w:author="Casey Smith" w:date="2010-11-21T14:41:00Z">
              <w:tcPr>
                <w:tcW w:w="4860" w:type="dxa"/>
                <w:shd w:val="clear" w:color="auto" w:fill="D9D9D9"/>
              </w:tcPr>
            </w:tcPrChange>
          </w:tcPr>
          <w:p w:rsidR="00565E9E" w:rsidRDefault="00565E9E">
            <w:pPr>
              <w:spacing w:before="60" w:after="60"/>
              <w:rPr>
                <w:rFonts w:ascii="Arial" w:hAnsi="Arial"/>
                <w:sz w:val="18"/>
              </w:rPr>
            </w:pPr>
            <w:r>
              <w:rPr>
                <w:rFonts w:ascii="Arial" w:hAnsi="Arial"/>
                <w:sz w:val="18"/>
              </w:rPr>
              <w:t xml:space="preserve">a. I </w:t>
            </w:r>
            <w:r>
              <w:rPr>
                <w:rFonts w:ascii="Arial" w:hAnsi="Arial"/>
                <w:b/>
                <w:sz w:val="18"/>
              </w:rPr>
              <w:t>regularly</w:t>
            </w:r>
            <w:r>
              <w:rPr>
                <w:rFonts w:ascii="Arial" w:hAnsi="Arial"/>
                <w:sz w:val="18"/>
              </w:rPr>
              <w:t xml:space="preserve"> use technology to enhance learning in my classroom. </w:t>
            </w:r>
          </w:p>
        </w:tc>
        <w:tc>
          <w:tcPr>
            <w:tcW w:w="1170" w:type="dxa"/>
            <w:vAlign w:val="center"/>
            <w:tcPrChange w:id="237" w:author="Casey Smith" w:date="2010-11-21T14:41:00Z">
              <w:tcPr>
                <w:tcW w:w="117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shd w:val="clear" w:color="auto" w:fill="FFFF00"/>
            <w:vAlign w:val="center"/>
            <w:tcPrChange w:id="238" w:author="Casey Smith" w:date="2010-11-21T14:41:00Z">
              <w:tcPr>
                <w:tcW w:w="99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170" w:type="dxa"/>
            <w:shd w:val="clear" w:color="auto" w:fill="D9D9D9"/>
            <w:vAlign w:val="center"/>
            <w:tcPrChange w:id="239" w:author="Casey Smith" w:date="2010-11-21T14:41:00Z">
              <w:tcPr>
                <w:tcW w:w="1170" w:type="dxa"/>
                <w:shd w:val="clear" w:color="auto" w:fill="D9D9D9"/>
                <w:vAlign w:val="center"/>
              </w:tcPr>
            </w:tcPrChange>
          </w:tcPr>
          <w:p w:rsidR="00565E9E" w:rsidRDefault="00565E9E">
            <w:pPr>
              <w:spacing w:before="60" w:after="60"/>
              <w:ind w:left="-198" w:right="-108"/>
              <w:jc w:val="center"/>
            </w:pPr>
            <w:r>
              <w:rPr>
                <w:rFonts w:ascii="Arial" w:hAnsi="Arial"/>
                <w:sz w:val="18"/>
              </w:rPr>
              <w:t>O</w:t>
            </w:r>
          </w:p>
        </w:tc>
        <w:tc>
          <w:tcPr>
            <w:tcW w:w="1260" w:type="dxa"/>
            <w:shd w:val="clear" w:color="auto" w:fill="D9D9D9"/>
            <w:vAlign w:val="center"/>
            <w:tcPrChange w:id="240" w:author="Casey Smith" w:date="2010-11-21T14:41:00Z">
              <w:tcPr>
                <w:tcW w:w="126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41" w:author="Casey Smith" w:date="2010-11-21T14:41: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Height w:val="530"/>
          <w:trPrChange w:id="242" w:author="Casey Smith" w:date="2010-11-21T14:41:00Z">
            <w:trPr>
              <w:cantSplit/>
              <w:trHeight w:val="530"/>
            </w:trPr>
          </w:trPrChange>
        </w:trPr>
        <w:tc>
          <w:tcPr>
            <w:tcW w:w="4860" w:type="dxa"/>
            <w:tcPrChange w:id="243" w:author="Casey Smith" w:date="2010-11-21T14:41:00Z">
              <w:tcPr>
                <w:tcW w:w="4860" w:type="dxa"/>
              </w:tcPr>
            </w:tcPrChange>
          </w:tcPr>
          <w:p w:rsidR="00565E9E" w:rsidRDefault="00565E9E">
            <w:pPr>
              <w:spacing w:before="60" w:after="60"/>
              <w:rPr>
                <w:rFonts w:ascii="Arial" w:hAnsi="Arial"/>
                <w:sz w:val="18"/>
              </w:rPr>
            </w:pPr>
            <w:r>
              <w:rPr>
                <w:rFonts w:ascii="Arial" w:hAnsi="Arial"/>
                <w:sz w:val="18"/>
              </w:rPr>
              <w:t xml:space="preserve">b. I have classroom management and organizational strategies for using technology; I can smoothly orchestrate learning activities when my students use technology. </w:t>
            </w:r>
          </w:p>
        </w:tc>
        <w:tc>
          <w:tcPr>
            <w:tcW w:w="1170" w:type="dxa"/>
            <w:vAlign w:val="center"/>
            <w:tcPrChange w:id="244" w:author="Casey Smith" w:date="2010-11-21T14:41:00Z">
              <w:tcPr>
                <w:tcW w:w="1170" w:type="dxa"/>
                <w:vAlign w:val="center"/>
              </w:tcPr>
            </w:tcPrChange>
          </w:tcPr>
          <w:p w:rsidR="00565E9E" w:rsidRDefault="00565E9E">
            <w:pPr>
              <w:spacing w:before="60" w:after="60"/>
              <w:ind w:left="-108" w:right="-108"/>
              <w:jc w:val="center"/>
            </w:pPr>
            <w:r>
              <w:rPr>
                <w:rFonts w:ascii="Arial" w:hAnsi="Arial"/>
                <w:sz w:val="18"/>
              </w:rPr>
              <w:t>O</w:t>
            </w:r>
          </w:p>
        </w:tc>
        <w:tc>
          <w:tcPr>
            <w:tcW w:w="990" w:type="dxa"/>
            <w:vAlign w:val="center"/>
            <w:tcPrChange w:id="245" w:author="Casey Smith" w:date="2010-11-21T14:41:00Z">
              <w:tcPr>
                <w:tcW w:w="990" w:type="dxa"/>
                <w:vAlign w:val="center"/>
              </w:tcPr>
            </w:tcPrChange>
          </w:tcPr>
          <w:p w:rsidR="00565E9E" w:rsidRDefault="00565E9E">
            <w:pPr>
              <w:spacing w:before="60" w:after="60"/>
              <w:ind w:left="-108" w:right="-108"/>
              <w:jc w:val="center"/>
            </w:pPr>
            <w:r>
              <w:rPr>
                <w:rFonts w:ascii="Arial" w:hAnsi="Arial"/>
                <w:sz w:val="18"/>
              </w:rPr>
              <w:t>O</w:t>
            </w:r>
          </w:p>
        </w:tc>
        <w:tc>
          <w:tcPr>
            <w:tcW w:w="1170" w:type="dxa"/>
            <w:shd w:val="clear" w:color="auto" w:fill="FFFF00"/>
            <w:vAlign w:val="center"/>
            <w:tcPrChange w:id="246" w:author="Casey Smith" w:date="2010-11-21T14:41:00Z">
              <w:tcPr>
                <w:tcW w:w="1170" w:type="dxa"/>
                <w:vAlign w:val="center"/>
              </w:tcPr>
            </w:tcPrChange>
          </w:tcPr>
          <w:p w:rsidR="00565E9E" w:rsidRDefault="00565E9E">
            <w:pPr>
              <w:spacing w:before="60" w:after="60"/>
              <w:ind w:left="-198" w:right="-108"/>
              <w:jc w:val="center"/>
            </w:pPr>
            <w:r>
              <w:rPr>
                <w:rFonts w:ascii="Arial" w:hAnsi="Arial"/>
                <w:sz w:val="18"/>
              </w:rPr>
              <w:t>O</w:t>
            </w:r>
          </w:p>
        </w:tc>
        <w:tc>
          <w:tcPr>
            <w:tcW w:w="1260" w:type="dxa"/>
            <w:vAlign w:val="center"/>
            <w:tcPrChange w:id="247" w:author="Casey Smith" w:date="2010-11-21T14:41:00Z">
              <w:tcPr>
                <w:tcW w:w="1260" w:type="dxa"/>
                <w:vAlign w:val="center"/>
              </w:tcPr>
            </w:tcPrChange>
          </w:tcPr>
          <w:p w:rsidR="00565E9E" w:rsidRDefault="00565E9E">
            <w:pPr>
              <w:spacing w:before="60" w:after="60"/>
              <w:ind w:left="-108" w:right="-108"/>
              <w:jc w:val="center"/>
            </w:pPr>
            <w:r>
              <w:rPr>
                <w:rFonts w:ascii="Arial" w:hAnsi="Arial"/>
                <w:sz w:val="18"/>
              </w:rPr>
              <w:t>O</w:t>
            </w:r>
          </w:p>
        </w:tc>
      </w:tr>
    </w:tbl>
    <w:p w:rsidR="00565E9E" w:rsidRDefault="00565E9E">
      <w:pPr>
        <w:ind w:left="270"/>
        <w:rPr>
          <w:rFonts w:ascii="Arial" w:hAnsi="Arial"/>
          <w:sz w:val="18"/>
        </w:rPr>
      </w:pPr>
    </w:p>
    <w:p w:rsidR="00565E9E" w:rsidRDefault="00565E9E">
      <w:pPr>
        <w:pStyle w:val="BodyText"/>
        <w:ind w:left="-90"/>
        <w:jc w:val="center"/>
        <w:rPr>
          <w:sz w:val="18"/>
        </w:rPr>
      </w:pPr>
      <w:r>
        <w:rPr>
          <w:sz w:val="18"/>
        </w:rPr>
        <w:br w:type="page"/>
      </w:r>
    </w:p>
    <w:p w:rsidR="00565E9E" w:rsidRDefault="00565E9E">
      <w:pPr>
        <w:pStyle w:val="BodyText"/>
        <w:tabs>
          <w:tab w:val="left" w:pos="270"/>
        </w:tabs>
        <w:ind w:left="270" w:right="-360"/>
        <w:jc w:val="center"/>
        <w:rPr>
          <w:sz w:val="18"/>
        </w:rPr>
      </w:pPr>
      <w:r>
        <w:rPr>
          <w:sz w:val="18"/>
        </w:rPr>
        <w:t>Rows A &amp; C: C2-3;                Row B: C2-4</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60"/>
        <w:gridCol w:w="1170"/>
        <w:gridCol w:w="990"/>
        <w:gridCol w:w="1170"/>
        <w:gridCol w:w="1260"/>
        <w:tblGridChange w:id="248">
          <w:tblGrid>
            <w:gridCol w:w="4860"/>
            <w:gridCol w:w="1170"/>
            <w:gridCol w:w="990"/>
            <w:gridCol w:w="1170"/>
            <w:gridCol w:w="1260"/>
          </w:tblGrid>
        </w:tblGridChange>
      </w:tblGrid>
      <w:tr w:rsidR="00565E9E">
        <w:tblPrEx>
          <w:tblCellMar>
            <w:top w:w="0" w:type="dxa"/>
            <w:bottom w:w="0" w:type="dxa"/>
          </w:tblCellMar>
        </w:tblPrEx>
        <w:trPr>
          <w:cantSplit/>
        </w:trPr>
        <w:tc>
          <w:tcPr>
            <w:tcW w:w="4860" w:type="dxa"/>
            <w:tcBorders>
              <w:bottom w:val="single" w:sz="4" w:space="0" w:color="auto"/>
            </w:tcBorders>
            <w:shd w:val="pct30" w:color="auto" w:fill="auto"/>
            <w:vAlign w:val="bottom"/>
          </w:tcPr>
          <w:p w:rsidR="00565E9E" w:rsidRDefault="00565E9E">
            <w:pPr>
              <w:pStyle w:val="BodyText"/>
              <w:spacing w:before="60" w:after="60"/>
              <w:rPr>
                <w:sz w:val="18"/>
              </w:rPr>
            </w:pPr>
            <w:r>
              <w:rPr>
                <w:sz w:val="18"/>
                <w:shd w:val="clear" w:color="auto" w:fill="FFFFFF"/>
              </w:rPr>
              <w:t>T33</w:t>
            </w:r>
          </w:p>
          <w:p w:rsidR="00565E9E" w:rsidRDefault="00565E9E">
            <w:pPr>
              <w:spacing w:before="60" w:after="60"/>
              <w:rPr>
                <w:rFonts w:ascii="Arial" w:hAnsi="Arial"/>
                <w:b/>
                <w:sz w:val="18"/>
              </w:rPr>
            </w:pPr>
          </w:p>
          <w:p w:rsidR="00565E9E" w:rsidRDefault="00565E9E">
            <w:pPr>
              <w:pStyle w:val="Heading2"/>
              <w:spacing w:before="60" w:after="60"/>
              <w:rPr>
                <w:b w:val="0"/>
                <w:sz w:val="18"/>
              </w:rPr>
            </w:pPr>
            <w:r>
              <w:rPr>
                <w:b w:val="0"/>
                <w:sz w:val="18"/>
              </w:rPr>
              <w:t>Technology and Assessment:</w:t>
            </w:r>
          </w:p>
          <w:p w:rsidR="00565E9E" w:rsidRDefault="00565E9E">
            <w:pPr>
              <w:spacing w:before="60" w:after="60"/>
              <w:rPr>
                <w:rFonts w:ascii="Arial" w:hAnsi="Arial"/>
                <w:sz w:val="18"/>
              </w:rPr>
            </w:pPr>
          </w:p>
        </w:tc>
        <w:tc>
          <w:tcPr>
            <w:tcW w:w="117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Strongly Agree</w:t>
            </w:r>
          </w:p>
        </w:tc>
        <w:tc>
          <w:tcPr>
            <w:tcW w:w="99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Agree</w:t>
            </w:r>
          </w:p>
        </w:tc>
        <w:tc>
          <w:tcPr>
            <w:tcW w:w="117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Disagree</w:t>
            </w:r>
          </w:p>
        </w:tc>
        <w:tc>
          <w:tcPr>
            <w:tcW w:w="126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Strongly Disagree</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49" w:author="Casey Smith" w:date="2010-11-21T14:41: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Height w:val="548"/>
          <w:trPrChange w:id="250" w:author="Casey Smith" w:date="2010-11-21T14:41:00Z">
            <w:trPr>
              <w:cantSplit/>
              <w:trHeight w:val="548"/>
            </w:trPr>
          </w:trPrChange>
        </w:trPr>
        <w:tc>
          <w:tcPr>
            <w:tcW w:w="4860" w:type="dxa"/>
            <w:tcBorders>
              <w:bottom w:val="single" w:sz="4" w:space="0" w:color="auto"/>
            </w:tcBorders>
            <w:tcPrChange w:id="251" w:author="Casey Smith" w:date="2010-11-21T14:41:00Z">
              <w:tcPr>
                <w:tcW w:w="486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 xml:space="preserve">a. I use technology to help me manage student assessment data  (e.g., using electronic </w:t>
            </w:r>
            <w:proofErr w:type="spellStart"/>
            <w:r>
              <w:rPr>
                <w:rFonts w:ascii="Arial" w:hAnsi="Arial"/>
                <w:sz w:val="18"/>
              </w:rPr>
              <w:t>gradebooks</w:t>
            </w:r>
            <w:proofErr w:type="spellEnd"/>
            <w:r>
              <w:rPr>
                <w:rFonts w:ascii="Arial" w:hAnsi="Arial"/>
                <w:sz w:val="18"/>
              </w:rPr>
              <w:t>)</w:t>
            </w:r>
          </w:p>
        </w:tc>
        <w:tc>
          <w:tcPr>
            <w:tcW w:w="1170" w:type="dxa"/>
            <w:tcBorders>
              <w:bottom w:val="single" w:sz="4" w:space="0" w:color="auto"/>
            </w:tcBorders>
            <w:shd w:val="clear" w:color="auto" w:fill="FFFF00"/>
            <w:vAlign w:val="center"/>
            <w:tcPrChange w:id="252" w:author="Casey Smith" w:date="2010-11-21T14:41: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shd w:val="clear" w:color="auto" w:fill="D9D9D9"/>
            <w:vAlign w:val="center"/>
            <w:tcPrChange w:id="253" w:author="Casey Smith" w:date="2010-11-21T14:41: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170" w:type="dxa"/>
            <w:tcBorders>
              <w:bottom w:val="single" w:sz="4" w:space="0" w:color="auto"/>
            </w:tcBorders>
            <w:shd w:val="clear" w:color="auto" w:fill="D9D9D9"/>
            <w:vAlign w:val="center"/>
            <w:tcPrChange w:id="254" w:author="Casey Smith" w:date="2010-11-21T14:41: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260" w:type="dxa"/>
            <w:tcBorders>
              <w:bottom w:val="single" w:sz="4" w:space="0" w:color="auto"/>
            </w:tcBorders>
            <w:shd w:val="clear" w:color="auto" w:fill="D9D9D9"/>
            <w:vAlign w:val="center"/>
            <w:tcPrChange w:id="255" w:author="Casey Smith" w:date="2010-11-21T14:41:00Z">
              <w:tcPr>
                <w:tcW w:w="126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r>
      <w:tr w:rsidR="00565E9E" w:rsidTr="00CA2B56">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56" w:author="Casey Smith" w:date="2010-11-21T14:41: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Height w:val="683"/>
          <w:trPrChange w:id="257" w:author="Casey Smith" w:date="2010-11-21T14:41:00Z">
            <w:trPr>
              <w:cantSplit/>
              <w:trHeight w:val="683"/>
            </w:trPr>
          </w:trPrChange>
        </w:trPr>
        <w:tc>
          <w:tcPr>
            <w:tcW w:w="4860" w:type="dxa"/>
            <w:tcBorders>
              <w:bottom w:val="single" w:sz="4" w:space="0" w:color="auto"/>
            </w:tcBorders>
            <w:tcPrChange w:id="258" w:author="Casey Smith" w:date="2010-11-21T14:41:00Z">
              <w:tcPr>
                <w:tcW w:w="4860" w:type="dxa"/>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b. I have effective strategies for assessing the content of students’ technology-supported work (e.g., assessing student work when the product includes research from several online sources, or when the product is a Web page or digital video rather than the traditional essay)</w:t>
            </w:r>
          </w:p>
        </w:tc>
        <w:tc>
          <w:tcPr>
            <w:tcW w:w="1170" w:type="dxa"/>
            <w:tcBorders>
              <w:bottom w:val="single" w:sz="4" w:space="0" w:color="auto"/>
            </w:tcBorders>
            <w:vAlign w:val="center"/>
            <w:tcPrChange w:id="259" w:author="Casey Smith" w:date="2010-11-21T14:41: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vAlign w:val="center"/>
            <w:tcPrChange w:id="260" w:author="Casey Smith" w:date="2010-11-21T14:41: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1170" w:type="dxa"/>
            <w:tcBorders>
              <w:bottom w:val="single" w:sz="4" w:space="0" w:color="auto"/>
            </w:tcBorders>
            <w:shd w:val="clear" w:color="auto" w:fill="FFFF00"/>
            <w:vAlign w:val="center"/>
            <w:tcPrChange w:id="261" w:author="Casey Smith" w:date="2010-11-21T14:41: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1260" w:type="dxa"/>
            <w:tcBorders>
              <w:bottom w:val="single" w:sz="4" w:space="0" w:color="auto"/>
            </w:tcBorders>
            <w:shd w:val="clear" w:color="auto" w:fill="FFFFFF"/>
            <w:vAlign w:val="center"/>
            <w:tcPrChange w:id="262" w:author="Casey Smith" w:date="2010-11-21T14:41:00Z">
              <w:tcPr>
                <w:tcW w:w="126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63" w:author="Casey Smith" w:date="2010-11-21T14:42: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Height w:val="530"/>
          <w:trPrChange w:id="264" w:author="Casey Smith" w:date="2010-11-21T14:42:00Z">
            <w:trPr>
              <w:cantSplit/>
              <w:trHeight w:val="530"/>
            </w:trPr>
          </w:trPrChange>
        </w:trPr>
        <w:tc>
          <w:tcPr>
            <w:tcW w:w="4860" w:type="dxa"/>
            <w:shd w:val="clear" w:color="auto" w:fill="D9D9D9"/>
            <w:tcPrChange w:id="265" w:author="Casey Smith" w:date="2010-11-21T14:42:00Z">
              <w:tcPr>
                <w:tcW w:w="4860" w:type="dxa"/>
                <w:shd w:val="clear" w:color="auto" w:fill="D9D9D9"/>
              </w:tcPr>
            </w:tcPrChange>
          </w:tcPr>
          <w:p w:rsidR="00565E9E" w:rsidRDefault="00565E9E">
            <w:pPr>
              <w:spacing w:before="60" w:after="60"/>
              <w:rPr>
                <w:rFonts w:ascii="Arial" w:hAnsi="Arial"/>
                <w:sz w:val="18"/>
              </w:rPr>
            </w:pPr>
            <w:r>
              <w:rPr>
                <w:rFonts w:ascii="Arial" w:hAnsi="Arial"/>
                <w:sz w:val="18"/>
              </w:rPr>
              <w:t>c. I am comfortable using technology to help me gather, analyze, and interpret data on student progress (e.g., by graphing trends in achievement, using hand-held computers to collect data on students as they are learning).</w:t>
            </w:r>
          </w:p>
        </w:tc>
        <w:tc>
          <w:tcPr>
            <w:tcW w:w="1170" w:type="dxa"/>
            <w:shd w:val="clear" w:color="auto" w:fill="D9D9D9"/>
            <w:vAlign w:val="center"/>
            <w:tcPrChange w:id="266" w:author="Casey Smith" w:date="2010-11-21T14:42:00Z">
              <w:tcPr>
                <w:tcW w:w="1170" w:type="dxa"/>
                <w:shd w:val="clear" w:color="auto" w:fill="D9D9D9"/>
                <w:vAlign w:val="center"/>
              </w:tcPr>
            </w:tcPrChange>
          </w:tcPr>
          <w:p w:rsidR="00565E9E" w:rsidRDefault="00565E9E">
            <w:pPr>
              <w:spacing w:before="60" w:after="60"/>
              <w:ind w:right="-108"/>
              <w:jc w:val="center"/>
            </w:pPr>
            <w:r>
              <w:rPr>
                <w:rFonts w:ascii="Arial" w:hAnsi="Arial"/>
                <w:sz w:val="18"/>
              </w:rPr>
              <w:t>O</w:t>
            </w:r>
          </w:p>
        </w:tc>
        <w:tc>
          <w:tcPr>
            <w:tcW w:w="990" w:type="dxa"/>
            <w:shd w:val="clear" w:color="auto" w:fill="D9D9D9"/>
            <w:vAlign w:val="center"/>
            <w:tcPrChange w:id="267" w:author="Casey Smith" w:date="2010-11-21T14:42:00Z">
              <w:tcPr>
                <w:tcW w:w="990" w:type="dxa"/>
                <w:shd w:val="clear" w:color="auto" w:fill="D9D9D9"/>
                <w:vAlign w:val="center"/>
              </w:tcPr>
            </w:tcPrChange>
          </w:tcPr>
          <w:p w:rsidR="00565E9E" w:rsidRDefault="00565E9E">
            <w:pPr>
              <w:spacing w:before="60" w:after="60"/>
              <w:ind w:right="-108"/>
              <w:jc w:val="center"/>
            </w:pPr>
            <w:r>
              <w:rPr>
                <w:rFonts w:ascii="Arial" w:hAnsi="Arial"/>
                <w:sz w:val="18"/>
              </w:rPr>
              <w:t>O</w:t>
            </w:r>
          </w:p>
        </w:tc>
        <w:tc>
          <w:tcPr>
            <w:tcW w:w="1170" w:type="dxa"/>
            <w:shd w:val="clear" w:color="auto" w:fill="FFFF00"/>
            <w:vAlign w:val="center"/>
            <w:tcPrChange w:id="268" w:author="Casey Smith" w:date="2010-11-21T14:42:00Z">
              <w:tcPr>
                <w:tcW w:w="1170" w:type="dxa"/>
                <w:shd w:val="clear" w:color="auto" w:fill="D9D9D9"/>
                <w:vAlign w:val="center"/>
              </w:tcPr>
            </w:tcPrChange>
          </w:tcPr>
          <w:p w:rsidR="00565E9E" w:rsidRDefault="00565E9E">
            <w:pPr>
              <w:spacing w:before="60" w:after="60"/>
              <w:ind w:right="-108"/>
              <w:jc w:val="center"/>
            </w:pPr>
            <w:r>
              <w:rPr>
                <w:rFonts w:ascii="Arial" w:hAnsi="Arial"/>
                <w:sz w:val="18"/>
              </w:rPr>
              <w:t>O</w:t>
            </w:r>
          </w:p>
        </w:tc>
        <w:tc>
          <w:tcPr>
            <w:tcW w:w="1260" w:type="dxa"/>
            <w:shd w:val="clear" w:color="auto" w:fill="D9D9D9"/>
            <w:vAlign w:val="center"/>
            <w:tcPrChange w:id="269" w:author="Casey Smith" w:date="2010-11-21T14:42:00Z">
              <w:tcPr>
                <w:tcW w:w="1260" w:type="dxa"/>
                <w:shd w:val="clear" w:color="auto" w:fill="D9D9D9"/>
                <w:vAlign w:val="center"/>
              </w:tcPr>
            </w:tcPrChange>
          </w:tcPr>
          <w:p w:rsidR="00565E9E" w:rsidRDefault="00565E9E">
            <w:pPr>
              <w:spacing w:before="60" w:after="60"/>
              <w:ind w:right="-108"/>
              <w:jc w:val="center"/>
            </w:pPr>
            <w:r>
              <w:rPr>
                <w:rFonts w:ascii="Arial" w:hAnsi="Arial"/>
                <w:sz w:val="18"/>
              </w:rPr>
              <w:t>O</w:t>
            </w:r>
          </w:p>
        </w:tc>
      </w:tr>
    </w:tbl>
    <w:p w:rsidR="00565E9E" w:rsidRDefault="00565E9E">
      <w:pPr>
        <w:spacing w:before="60" w:after="60"/>
        <w:ind w:left="360"/>
        <w:rPr>
          <w:rFonts w:ascii="Arial" w:hAnsi="Arial"/>
          <w:b/>
          <w:sz w:val="18"/>
        </w:rPr>
      </w:pPr>
    </w:p>
    <w:p w:rsidR="00565E9E" w:rsidRDefault="00565E9E">
      <w:pPr>
        <w:pStyle w:val="BodyText3"/>
        <w:ind w:left="270"/>
        <w:rPr>
          <w:sz w:val="18"/>
        </w:rPr>
      </w:pPr>
    </w:p>
    <w:p w:rsidR="00565E9E" w:rsidRDefault="00565E9E">
      <w:pPr>
        <w:pStyle w:val="BodyText3"/>
        <w:ind w:left="270"/>
        <w:jc w:val="center"/>
        <w:rPr>
          <w:b/>
          <w:sz w:val="18"/>
        </w:rPr>
      </w:pPr>
    </w:p>
    <w:p w:rsidR="00565E9E" w:rsidRDefault="00565E9E">
      <w:pPr>
        <w:pStyle w:val="BodyText"/>
        <w:ind w:left="270" w:right="-360"/>
        <w:jc w:val="center"/>
        <w:rPr>
          <w:sz w:val="18"/>
        </w:rPr>
      </w:pPr>
      <w:r>
        <w:rPr>
          <w:sz w:val="18"/>
        </w:rPr>
        <w:t>C2-5</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0"/>
        <w:gridCol w:w="1170"/>
        <w:gridCol w:w="990"/>
        <w:gridCol w:w="1170"/>
        <w:gridCol w:w="1260"/>
        <w:tblGridChange w:id="270">
          <w:tblGrid>
            <w:gridCol w:w="4860"/>
            <w:gridCol w:w="1170"/>
            <w:gridCol w:w="990"/>
            <w:gridCol w:w="1170"/>
            <w:gridCol w:w="1260"/>
          </w:tblGrid>
        </w:tblGridChange>
      </w:tblGrid>
      <w:tr w:rsidR="00565E9E">
        <w:tblPrEx>
          <w:tblCellMar>
            <w:top w:w="0" w:type="dxa"/>
            <w:bottom w:w="0" w:type="dxa"/>
          </w:tblCellMar>
        </w:tblPrEx>
        <w:trPr>
          <w:cantSplit/>
        </w:trPr>
        <w:tc>
          <w:tcPr>
            <w:tcW w:w="4860" w:type="dxa"/>
            <w:tcBorders>
              <w:bottom w:val="single" w:sz="4" w:space="0" w:color="auto"/>
            </w:tcBorders>
            <w:shd w:val="pct30" w:color="auto" w:fill="auto"/>
            <w:vAlign w:val="bottom"/>
          </w:tcPr>
          <w:p w:rsidR="00565E9E" w:rsidRDefault="00565E9E">
            <w:pPr>
              <w:pStyle w:val="BodyText"/>
              <w:spacing w:before="60" w:after="60"/>
              <w:rPr>
                <w:sz w:val="18"/>
              </w:rPr>
            </w:pPr>
            <w:r>
              <w:rPr>
                <w:sz w:val="18"/>
                <w:shd w:val="clear" w:color="auto" w:fill="FFFFFF"/>
              </w:rPr>
              <w:t>T34</w:t>
            </w:r>
          </w:p>
          <w:p w:rsidR="00565E9E" w:rsidRDefault="00565E9E">
            <w:pPr>
              <w:pStyle w:val="Heading2"/>
              <w:spacing w:before="60" w:after="60"/>
              <w:rPr>
                <w:sz w:val="18"/>
              </w:rPr>
            </w:pPr>
          </w:p>
          <w:p w:rsidR="00565E9E" w:rsidRDefault="00565E9E">
            <w:pPr>
              <w:pStyle w:val="Heading2"/>
              <w:spacing w:before="60" w:after="60"/>
              <w:rPr>
                <w:sz w:val="18"/>
              </w:rPr>
            </w:pPr>
            <w:r>
              <w:rPr>
                <w:b w:val="0"/>
                <w:sz w:val="18"/>
              </w:rPr>
              <w:t xml:space="preserve">Technology </w:t>
            </w:r>
            <w:proofErr w:type="gramStart"/>
            <w:r>
              <w:rPr>
                <w:b w:val="0"/>
                <w:sz w:val="18"/>
              </w:rPr>
              <w:t>For</w:t>
            </w:r>
            <w:proofErr w:type="gramEnd"/>
            <w:r>
              <w:rPr>
                <w:b w:val="0"/>
                <w:sz w:val="18"/>
              </w:rPr>
              <w:t xml:space="preserve"> My Professional Use:</w:t>
            </w:r>
          </w:p>
          <w:p w:rsidR="00565E9E" w:rsidRDefault="00565E9E">
            <w:pPr>
              <w:spacing w:before="60" w:after="60"/>
              <w:rPr>
                <w:rFonts w:ascii="Arial" w:hAnsi="Arial"/>
                <w:sz w:val="18"/>
              </w:rPr>
            </w:pPr>
          </w:p>
        </w:tc>
        <w:tc>
          <w:tcPr>
            <w:tcW w:w="1170" w:type="dxa"/>
            <w:tcBorders>
              <w:bottom w:val="single" w:sz="4" w:space="0" w:color="auto"/>
            </w:tcBorders>
            <w:shd w:val="pct30" w:color="auto" w:fill="auto"/>
          </w:tcPr>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r>
              <w:rPr>
                <w:rFonts w:ascii="Arial" w:hAnsi="Arial"/>
                <w:sz w:val="18"/>
              </w:rPr>
              <w:t>Strongly Agree</w:t>
            </w:r>
          </w:p>
        </w:tc>
        <w:tc>
          <w:tcPr>
            <w:tcW w:w="990" w:type="dxa"/>
            <w:tcBorders>
              <w:bottom w:val="single" w:sz="4" w:space="0" w:color="auto"/>
            </w:tcBorders>
            <w:shd w:val="pct30" w:color="auto" w:fill="auto"/>
          </w:tcPr>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r>
              <w:rPr>
                <w:rFonts w:ascii="Arial" w:hAnsi="Arial"/>
                <w:sz w:val="18"/>
              </w:rPr>
              <w:t>Agree</w:t>
            </w:r>
          </w:p>
        </w:tc>
        <w:tc>
          <w:tcPr>
            <w:tcW w:w="1170" w:type="dxa"/>
            <w:tcBorders>
              <w:bottom w:val="single" w:sz="4" w:space="0" w:color="auto"/>
            </w:tcBorders>
            <w:shd w:val="pct30" w:color="auto" w:fill="auto"/>
          </w:tcPr>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r>
              <w:rPr>
                <w:rFonts w:ascii="Arial" w:hAnsi="Arial"/>
                <w:sz w:val="18"/>
              </w:rPr>
              <w:t>Disagree</w:t>
            </w:r>
          </w:p>
        </w:tc>
        <w:tc>
          <w:tcPr>
            <w:tcW w:w="1260" w:type="dxa"/>
            <w:tcBorders>
              <w:bottom w:val="single" w:sz="4" w:space="0" w:color="auto"/>
            </w:tcBorders>
            <w:shd w:val="pct30" w:color="auto" w:fill="auto"/>
          </w:tcPr>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r>
              <w:rPr>
                <w:rFonts w:ascii="Arial" w:hAnsi="Arial"/>
                <w:sz w:val="18"/>
              </w:rPr>
              <w:t>Strongly Disagree</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271" w:author="Casey Smith" w:date="2010-11-21T14:42: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rPr>
          <w:cantSplit/>
          <w:trHeight w:val="530"/>
          <w:trPrChange w:id="272" w:author="Casey Smith" w:date="2010-11-21T14:42:00Z">
            <w:trPr>
              <w:cantSplit/>
              <w:trHeight w:val="530"/>
            </w:trPr>
          </w:trPrChange>
        </w:trPr>
        <w:tc>
          <w:tcPr>
            <w:tcW w:w="4860" w:type="dxa"/>
            <w:tcBorders>
              <w:bottom w:val="single" w:sz="4" w:space="0" w:color="auto"/>
            </w:tcBorders>
            <w:shd w:val="clear" w:color="auto" w:fill="D9D9D9"/>
            <w:tcPrChange w:id="273" w:author="Casey Smith" w:date="2010-11-21T14:42:00Z">
              <w:tcPr>
                <w:tcW w:w="486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a. I use technology to support my own professional growth through activities such as online learning, research, and collaborative projects.</w:t>
            </w:r>
          </w:p>
        </w:tc>
        <w:tc>
          <w:tcPr>
            <w:tcW w:w="1170" w:type="dxa"/>
            <w:tcBorders>
              <w:bottom w:val="single" w:sz="4" w:space="0" w:color="auto"/>
            </w:tcBorders>
            <w:shd w:val="clear" w:color="auto" w:fill="D9D9D9"/>
            <w:vAlign w:val="center"/>
            <w:tcPrChange w:id="274" w:author="Casey Smith" w:date="2010-11-21T14:42:00Z">
              <w:tcPr>
                <w:tcW w:w="117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D9D9D9"/>
            <w:vAlign w:val="center"/>
            <w:tcPrChange w:id="275" w:author="Casey Smith" w:date="2010-11-21T14:42:00Z">
              <w:tcPr>
                <w:tcW w:w="99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1170" w:type="dxa"/>
            <w:tcBorders>
              <w:bottom w:val="single" w:sz="4" w:space="0" w:color="auto"/>
            </w:tcBorders>
            <w:shd w:val="clear" w:color="auto" w:fill="FFFF00"/>
            <w:vAlign w:val="center"/>
            <w:tcPrChange w:id="276" w:author="Casey Smith" w:date="2010-11-21T14:42:00Z">
              <w:tcPr>
                <w:tcW w:w="117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1260" w:type="dxa"/>
            <w:tcBorders>
              <w:bottom w:val="single" w:sz="4" w:space="0" w:color="auto"/>
            </w:tcBorders>
            <w:shd w:val="clear" w:color="auto" w:fill="D9D9D9"/>
            <w:vAlign w:val="center"/>
            <w:tcPrChange w:id="277" w:author="Casey Smith" w:date="2010-11-21T14:42:00Z">
              <w:tcPr>
                <w:tcW w:w="126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278" w:author="Casey Smith" w:date="2010-11-21T14:42: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rPr>
          <w:cantSplit/>
          <w:trHeight w:val="440"/>
          <w:trPrChange w:id="279" w:author="Casey Smith" w:date="2010-11-21T14:42:00Z">
            <w:trPr>
              <w:cantSplit/>
              <w:trHeight w:val="440"/>
            </w:trPr>
          </w:trPrChange>
        </w:trPr>
        <w:tc>
          <w:tcPr>
            <w:tcW w:w="4860" w:type="dxa"/>
            <w:tcBorders>
              <w:bottom w:val="single" w:sz="4" w:space="0" w:color="auto"/>
            </w:tcBorders>
            <w:shd w:val="clear" w:color="auto" w:fill="FFFFFF"/>
            <w:tcPrChange w:id="280" w:author="Casey Smith" w:date="2010-11-21T14:42:00Z">
              <w:tcPr>
                <w:tcW w:w="4860" w:type="dxa"/>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 xml:space="preserve">b. I </w:t>
            </w:r>
            <w:r>
              <w:rPr>
                <w:rFonts w:ascii="Arial" w:hAnsi="Arial"/>
                <w:b/>
                <w:sz w:val="18"/>
              </w:rPr>
              <w:t>regularly</w:t>
            </w:r>
            <w:r>
              <w:rPr>
                <w:rFonts w:ascii="Arial" w:hAnsi="Arial"/>
                <w:sz w:val="18"/>
              </w:rPr>
              <w:t xml:space="preserve"> use technology to communicate and collaborate with peers (e.g., email, threaded discussion boards, listserv, chat)</w:t>
            </w:r>
          </w:p>
        </w:tc>
        <w:tc>
          <w:tcPr>
            <w:tcW w:w="1170" w:type="dxa"/>
            <w:tcBorders>
              <w:bottom w:val="single" w:sz="4" w:space="0" w:color="auto"/>
            </w:tcBorders>
            <w:shd w:val="clear" w:color="auto" w:fill="FFFF00"/>
            <w:vAlign w:val="center"/>
            <w:tcPrChange w:id="281" w:author="Casey Smith" w:date="2010-11-21T14:42:00Z">
              <w:tcPr>
                <w:tcW w:w="117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FFFFFF"/>
            <w:vAlign w:val="center"/>
            <w:tcPrChange w:id="282" w:author="Casey Smith" w:date="2010-11-21T14:42:00Z">
              <w:tcPr>
                <w:tcW w:w="99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1170" w:type="dxa"/>
            <w:tcBorders>
              <w:bottom w:val="single" w:sz="4" w:space="0" w:color="auto"/>
            </w:tcBorders>
            <w:shd w:val="clear" w:color="auto" w:fill="FFFFFF"/>
            <w:vAlign w:val="center"/>
            <w:tcPrChange w:id="283" w:author="Casey Smith" w:date="2010-11-21T14:42:00Z">
              <w:tcPr>
                <w:tcW w:w="117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1260" w:type="dxa"/>
            <w:tcBorders>
              <w:bottom w:val="single" w:sz="4" w:space="0" w:color="auto"/>
            </w:tcBorders>
            <w:shd w:val="clear" w:color="auto" w:fill="FFFFFF"/>
            <w:vAlign w:val="center"/>
            <w:tcPrChange w:id="284" w:author="Casey Smith" w:date="2010-11-21T14:42:00Z">
              <w:tcPr>
                <w:tcW w:w="126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285" w:author="Casey Smith" w:date="2010-11-21T14:42: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rPr>
          <w:cantSplit/>
          <w:trHeight w:val="530"/>
          <w:trPrChange w:id="286" w:author="Casey Smith" w:date="2010-11-21T14:42:00Z">
            <w:trPr>
              <w:cantSplit/>
              <w:trHeight w:val="530"/>
            </w:trPr>
          </w:trPrChange>
        </w:trPr>
        <w:tc>
          <w:tcPr>
            <w:tcW w:w="4860" w:type="dxa"/>
            <w:shd w:val="clear" w:color="auto" w:fill="D9D9D9"/>
            <w:tcPrChange w:id="287" w:author="Casey Smith" w:date="2010-11-21T14:42:00Z">
              <w:tcPr>
                <w:tcW w:w="4860" w:type="dxa"/>
                <w:shd w:val="clear" w:color="auto" w:fill="D9D9D9"/>
              </w:tcPr>
            </w:tcPrChange>
          </w:tcPr>
          <w:p w:rsidR="00565E9E" w:rsidRDefault="00565E9E">
            <w:pPr>
              <w:spacing w:before="60" w:after="60"/>
              <w:rPr>
                <w:rFonts w:ascii="Arial" w:hAnsi="Arial"/>
                <w:sz w:val="18"/>
              </w:rPr>
            </w:pPr>
            <w:r>
              <w:rPr>
                <w:rFonts w:ascii="Arial" w:hAnsi="Arial"/>
                <w:sz w:val="18"/>
              </w:rPr>
              <w:t xml:space="preserve">c. I </w:t>
            </w:r>
            <w:r>
              <w:rPr>
                <w:rFonts w:ascii="Arial" w:hAnsi="Arial"/>
                <w:b/>
                <w:sz w:val="18"/>
              </w:rPr>
              <w:t>regularly</w:t>
            </w:r>
            <w:r>
              <w:rPr>
                <w:rFonts w:ascii="Arial" w:hAnsi="Arial"/>
                <w:sz w:val="18"/>
              </w:rPr>
              <w:t xml:space="preserve"> use technology to increase my own productivity as a professional (e.g., word processing, email, etc.)</w:t>
            </w:r>
          </w:p>
        </w:tc>
        <w:tc>
          <w:tcPr>
            <w:tcW w:w="1170" w:type="dxa"/>
            <w:shd w:val="clear" w:color="auto" w:fill="FFFF00"/>
            <w:vAlign w:val="center"/>
            <w:tcPrChange w:id="288" w:author="Casey Smith" w:date="2010-11-21T14:42:00Z">
              <w:tcPr>
                <w:tcW w:w="1170" w:type="dxa"/>
                <w:shd w:val="clear" w:color="auto" w:fill="D9D9D9"/>
                <w:vAlign w:val="center"/>
              </w:tcPr>
            </w:tcPrChange>
          </w:tcPr>
          <w:p w:rsidR="00565E9E" w:rsidRDefault="00565E9E">
            <w:pPr>
              <w:spacing w:before="60" w:after="60"/>
              <w:jc w:val="center"/>
            </w:pPr>
            <w:r>
              <w:rPr>
                <w:rFonts w:ascii="Arial" w:hAnsi="Arial"/>
                <w:sz w:val="18"/>
              </w:rPr>
              <w:t>O</w:t>
            </w:r>
          </w:p>
        </w:tc>
        <w:tc>
          <w:tcPr>
            <w:tcW w:w="990" w:type="dxa"/>
            <w:shd w:val="clear" w:color="auto" w:fill="D9D9D9"/>
            <w:vAlign w:val="center"/>
            <w:tcPrChange w:id="289" w:author="Casey Smith" w:date="2010-11-21T14:42:00Z">
              <w:tcPr>
                <w:tcW w:w="990" w:type="dxa"/>
                <w:shd w:val="clear" w:color="auto" w:fill="D9D9D9"/>
                <w:vAlign w:val="center"/>
              </w:tcPr>
            </w:tcPrChange>
          </w:tcPr>
          <w:p w:rsidR="00565E9E" w:rsidRDefault="00565E9E">
            <w:pPr>
              <w:spacing w:before="60" w:after="60"/>
              <w:jc w:val="center"/>
            </w:pPr>
            <w:r>
              <w:rPr>
                <w:rFonts w:ascii="Arial" w:hAnsi="Arial"/>
                <w:sz w:val="18"/>
              </w:rPr>
              <w:t>O</w:t>
            </w:r>
          </w:p>
        </w:tc>
        <w:tc>
          <w:tcPr>
            <w:tcW w:w="1170" w:type="dxa"/>
            <w:shd w:val="clear" w:color="auto" w:fill="D9D9D9"/>
            <w:vAlign w:val="center"/>
            <w:tcPrChange w:id="290" w:author="Casey Smith" w:date="2010-11-21T14:42:00Z">
              <w:tcPr>
                <w:tcW w:w="1170" w:type="dxa"/>
                <w:shd w:val="clear" w:color="auto" w:fill="D9D9D9"/>
                <w:vAlign w:val="center"/>
              </w:tcPr>
            </w:tcPrChange>
          </w:tcPr>
          <w:p w:rsidR="00565E9E" w:rsidRDefault="00565E9E">
            <w:pPr>
              <w:spacing w:before="60" w:after="60"/>
              <w:jc w:val="center"/>
            </w:pPr>
            <w:r>
              <w:rPr>
                <w:rFonts w:ascii="Arial" w:hAnsi="Arial"/>
                <w:sz w:val="18"/>
              </w:rPr>
              <w:t>O</w:t>
            </w:r>
          </w:p>
        </w:tc>
        <w:tc>
          <w:tcPr>
            <w:tcW w:w="1260" w:type="dxa"/>
            <w:shd w:val="clear" w:color="auto" w:fill="D9D9D9"/>
            <w:vAlign w:val="center"/>
            <w:tcPrChange w:id="291" w:author="Casey Smith" w:date="2010-11-21T14:42:00Z">
              <w:tcPr>
                <w:tcW w:w="1260" w:type="dxa"/>
                <w:shd w:val="clear" w:color="auto" w:fill="D9D9D9"/>
                <w:vAlign w:val="center"/>
              </w:tcPr>
            </w:tcPrChange>
          </w:tcPr>
          <w:p w:rsidR="00565E9E" w:rsidRDefault="00565E9E">
            <w:pPr>
              <w:spacing w:before="60" w:after="60"/>
              <w:jc w:val="center"/>
            </w:pPr>
            <w:r>
              <w:rPr>
                <w:rFonts w:ascii="Arial" w:hAnsi="Arial"/>
                <w:sz w:val="18"/>
              </w:rPr>
              <w:t>O</w:t>
            </w:r>
          </w:p>
        </w:tc>
      </w:tr>
    </w:tbl>
    <w:p w:rsidR="00565E9E" w:rsidRDefault="00565E9E">
      <w:pPr>
        <w:pStyle w:val="BodyText3"/>
        <w:ind w:left="270"/>
        <w:rPr>
          <w:sz w:val="18"/>
        </w:rPr>
      </w:pPr>
    </w:p>
    <w:p w:rsidR="00565E9E" w:rsidRDefault="00565E9E">
      <w:pPr>
        <w:pStyle w:val="BodyText3"/>
        <w:ind w:left="270"/>
        <w:rPr>
          <w:sz w:val="18"/>
        </w:rPr>
      </w:pPr>
    </w:p>
    <w:p w:rsidR="00565E9E" w:rsidRDefault="00565E9E">
      <w:pPr>
        <w:pStyle w:val="BodyText"/>
        <w:ind w:left="270" w:right="-360"/>
        <w:jc w:val="center"/>
        <w:rPr>
          <w:sz w:val="18"/>
        </w:rPr>
      </w:pPr>
      <w:r>
        <w:rPr>
          <w:sz w:val="18"/>
        </w:rPr>
        <w:br w:type="page"/>
        <w:t>C2-4</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
      <w:tr w:rsidR="00565E9E">
        <w:tblPrEx>
          <w:tblCellMar>
            <w:top w:w="0" w:type="dxa"/>
            <w:bottom w:w="0" w:type="dxa"/>
          </w:tblCellMar>
        </w:tblPrEx>
        <w:trPr>
          <w:trHeight w:val="422"/>
        </w:trPr>
        <w:tc>
          <w:tcPr>
            <w:tcW w:w="9450" w:type="dxa"/>
            <w:shd w:val="pct30" w:color="auto" w:fill="auto"/>
          </w:tcPr>
          <w:p w:rsidR="00565E9E" w:rsidRDefault="00565E9E">
            <w:pPr>
              <w:pStyle w:val="BodyText"/>
              <w:spacing w:before="60" w:after="60"/>
              <w:rPr>
                <w:sz w:val="18"/>
              </w:rPr>
            </w:pPr>
            <w:r>
              <w:rPr>
                <w:sz w:val="18"/>
                <w:shd w:val="clear" w:color="auto" w:fill="FFFFFF"/>
              </w:rPr>
              <w:t>T35</w:t>
            </w: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 xml:space="preserve">During this school year, which of the following products do (or will) students in your classes use to demonstrate their learning?  </w:t>
            </w:r>
          </w:p>
          <w:p w:rsidR="00565E9E" w:rsidRDefault="00565E9E">
            <w:pPr>
              <w:spacing w:before="60" w:after="60"/>
              <w:rPr>
                <w:rFonts w:ascii="Arial" w:hAnsi="Arial"/>
                <w:sz w:val="18"/>
              </w:rPr>
            </w:pPr>
            <w:r>
              <w:rPr>
                <w:rFonts w:ascii="Arial" w:hAnsi="Arial"/>
                <w:sz w:val="18"/>
              </w:rPr>
              <w:t>(Check all that apply)</w:t>
            </w:r>
          </w:p>
          <w:p w:rsidR="00565E9E" w:rsidRDefault="00565E9E">
            <w:pPr>
              <w:spacing w:before="60" w:after="60"/>
              <w:rPr>
                <w:rFonts w:ascii="Arial" w:hAnsi="Arial"/>
                <w:color w:val="000000"/>
                <w:sz w:val="18"/>
              </w:rPr>
            </w:pPr>
          </w:p>
        </w:tc>
      </w:tr>
      <w:tr w:rsidR="00565E9E">
        <w:tblPrEx>
          <w:tblCellMar>
            <w:top w:w="0" w:type="dxa"/>
            <w:bottom w:w="0" w:type="dxa"/>
          </w:tblCellMar>
        </w:tblPrEx>
        <w:trPr>
          <w:trHeight w:val="368"/>
        </w:trPr>
        <w:tc>
          <w:tcPr>
            <w:tcW w:w="9450" w:type="dxa"/>
            <w:shd w:val="clear" w:color="auto" w:fill="D9D9D9"/>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a.</w:t>
            </w:r>
            <w:r>
              <w:rPr>
                <w:rFonts w:ascii="Arial" w:hAnsi="Arial"/>
              </w:rPr>
              <w:t xml:space="preserve"> </w:t>
            </w:r>
            <w:r>
              <w:rPr>
                <w:rFonts w:ascii="Arial" w:hAnsi="Arial"/>
                <w:sz w:val="18"/>
              </w:rPr>
              <w:t>Word-processed documents</w:t>
            </w:r>
          </w:p>
        </w:tc>
      </w:tr>
      <w:tr w:rsidR="00565E9E">
        <w:tblPrEx>
          <w:tblCellMar>
            <w:top w:w="0" w:type="dxa"/>
            <w:bottom w:w="0" w:type="dxa"/>
          </w:tblCellMar>
        </w:tblPrEx>
        <w:tc>
          <w:tcPr>
            <w:tcW w:w="9450" w:type="dxa"/>
            <w:shd w:val="clear" w:color="auto" w:fill="FFFFFF"/>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b.</w:t>
            </w:r>
            <w:r>
              <w:rPr>
                <w:rFonts w:ascii="Arial" w:hAnsi="Arial"/>
              </w:rPr>
              <w:t xml:space="preserve"> </w:t>
            </w:r>
            <w:r>
              <w:rPr>
                <w:rFonts w:ascii="Arial" w:hAnsi="Arial"/>
                <w:sz w:val="18"/>
              </w:rPr>
              <w:t>Presentations (e.g., PowerPoint)</w:t>
            </w:r>
          </w:p>
        </w:tc>
      </w:tr>
      <w:tr w:rsidR="00565E9E">
        <w:tblPrEx>
          <w:tblCellMar>
            <w:top w:w="0" w:type="dxa"/>
            <w:bottom w:w="0" w:type="dxa"/>
          </w:tblCellMar>
        </w:tblPrEx>
        <w:trPr>
          <w:trHeight w:val="368"/>
        </w:trPr>
        <w:tc>
          <w:tcPr>
            <w:tcW w:w="9450" w:type="dxa"/>
            <w:shd w:val="clear" w:color="auto" w:fill="D9D9D9"/>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c.</w:t>
            </w:r>
            <w:r>
              <w:rPr>
                <w:rFonts w:ascii="Arial" w:hAnsi="Arial"/>
              </w:rPr>
              <w:t xml:space="preserve"> </w:t>
            </w:r>
            <w:r>
              <w:rPr>
                <w:rFonts w:ascii="Arial" w:hAnsi="Arial"/>
                <w:sz w:val="18"/>
              </w:rPr>
              <w:t>Electronic portfolios</w:t>
            </w:r>
          </w:p>
        </w:tc>
      </w:tr>
      <w:tr w:rsidR="00565E9E">
        <w:tblPrEx>
          <w:tblCellMar>
            <w:top w:w="0" w:type="dxa"/>
            <w:bottom w:w="0" w:type="dxa"/>
          </w:tblCellMar>
        </w:tblPrEx>
        <w:tc>
          <w:tcPr>
            <w:tcW w:w="9450" w:type="dxa"/>
            <w:shd w:val="clear" w:color="auto" w:fill="FFFFFF"/>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d.</w:t>
            </w:r>
            <w:r>
              <w:rPr>
                <w:rFonts w:ascii="Arial" w:hAnsi="Arial"/>
              </w:rPr>
              <w:t xml:space="preserve"> </w:t>
            </w:r>
            <w:r>
              <w:rPr>
                <w:rFonts w:ascii="Arial" w:hAnsi="Arial"/>
                <w:sz w:val="18"/>
              </w:rPr>
              <w:t>Video or audio products</w:t>
            </w:r>
          </w:p>
        </w:tc>
      </w:tr>
      <w:tr w:rsidR="00565E9E">
        <w:tblPrEx>
          <w:tblCellMar>
            <w:top w:w="0" w:type="dxa"/>
            <w:bottom w:w="0" w:type="dxa"/>
          </w:tblCellMar>
        </w:tblPrEx>
        <w:tc>
          <w:tcPr>
            <w:tcW w:w="9450" w:type="dxa"/>
            <w:shd w:val="clear" w:color="auto" w:fill="D9D9D9"/>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e.</w:t>
            </w:r>
            <w:r>
              <w:rPr>
                <w:rFonts w:ascii="Arial" w:hAnsi="Arial"/>
              </w:rPr>
              <w:t xml:space="preserve"> </w:t>
            </w:r>
            <w:r>
              <w:rPr>
                <w:rFonts w:ascii="Arial" w:hAnsi="Arial"/>
                <w:sz w:val="18"/>
              </w:rPr>
              <w:t xml:space="preserve">Electronic art (e.g., digital photography, </w:t>
            </w:r>
            <w:proofErr w:type="spellStart"/>
            <w:r>
              <w:rPr>
                <w:rFonts w:ascii="Arial" w:hAnsi="Arial"/>
                <w:sz w:val="18"/>
              </w:rPr>
              <w:t>Kidpix</w:t>
            </w:r>
            <w:proofErr w:type="spellEnd"/>
            <w:r>
              <w:rPr>
                <w:rFonts w:ascii="Arial" w:hAnsi="Arial"/>
                <w:sz w:val="18"/>
              </w:rPr>
              <w:t xml:space="preserve"> for illustrations, Draw</w:t>
            </w:r>
            <w:r>
              <w:rPr>
                <w:rFonts w:ascii="Arial" w:hAnsi="Arial"/>
                <w:b/>
                <w:sz w:val="18"/>
              </w:rPr>
              <w:t xml:space="preserve"> </w:t>
            </w:r>
            <w:r>
              <w:rPr>
                <w:rFonts w:ascii="Arial" w:hAnsi="Arial"/>
                <w:sz w:val="18"/>
              </w:rPr>
              <w:t>software for graphics)</w:t>
            </w:r>
          </w:p>
        </w:tc>
      </w:tr>
      <w:tr w:rsidR="00565E9E">
        <w:tblPrEx>
          <w:tblCellMar>
            <w:top w:w="0" w:type="dxa"/>
            <w:bottom w:w="0" w:type="dxa"/>
          </w:tblCellMar>
        </w:tblPrEx>
        <w:tc>
          <w:tcPr>
            <w:tcW w:w="9450" w:type="dxa"/>
            <w:shd w:val="clear" w:color="auto" w:fill="FFFFFF"/>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f.</w:t>
            </w:r>
            <w:r>
              <w:rPr>
                <w:rFonts w:ascii="Arial" w:hAnsi="Arial"/>
              </w:rPr>
              <w:t xml:space="preserve"> </w:t>
            </w:r>
            <w:r>
              <w:rPr>
                <w:rFonts w:ascii="Arial" w:hAnsi="Arial"/>
                <w:sz w:val="18"/>
              </w:rPr>
              <w:t>Websites</w:t>
            </w:r>
          </w:p>
        </w:tc>
      </w:tr>
      <w:tr w:rsidR="00565E9E">
        <w:tblPrEx>
          <w:tblCellMar>
            <w:top w:w="0" w:type="dxa"/>
            <w:bottom w:w="0" w:type="dxa"/>
          </w:tblCellMar>
        </w:tblPrEx>
        <w:tc>
          <w:tcPr>
            <w:tcW w:w="9450" w:type="dxa"/>
            <w:shd w:val="clear" w:color="auto" w:fill="D9D9D9"/>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g.</w:t>
            </w:r>
            <w:r>
              <w:rPr>
                <w:rFonts w:ascii="Arial" w:hAnsi="Arial"/>
              </w:rPr>
              <w:t xml:space="preserve"> </w:t>
            </w:r>
            <w:r>
              <w:rPr>
                <w:rFonts w:ascii="Arial" w:hAnsi="Arial"/>
                <w:sz w:val="18"/>
              </w:rPr>
              <w:t>Models (e.g., modeling population trends in animal life based on different environmental legislation)</w:t>
            </w:r>
          </w:p>
        </w:tc>
      </w:tr>
      <w:tr w:rsidR="00565E9E">
        <w:tblPrEx>
          <w:tblCellMar>
            <w:top w:w="0" w:type="dxa"/>
            <w:bottom w:w="0" w:type="dxa"/>
          </w:tblCellMar>
        </w:tblPrEx>
        <w:tc>
          <w:tcPr>
            <w:tcW w:w="9450" w:type="dxa"/>
            <w:shd w:val="clear" w:color="auto" w:fill="FFFFFF"/>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h.</w:t>
            </w:r>
            <w:r>
              <w:rPr>
                <w:rFonts w:ascii="Arial" w:hAnsi="Arial"/>
              </w:rPr>
              <w:t xml:space="preserve"> </w:t>
            </w:r>
            <w:r>
              <w:rPr>
                <w:rFonts w:ascii="Arial" w:hAnsi="Arial"/>
                <w:sz w:val="18"/>
              </w:rPr>
              <w:t>Submissions to journals, newspapers, or magazines (electronic or in-print)</w:t>
            </w:r>
          </w:p>
        </w:tc>
      </w:tr>
    </w:tbl>
    <w:p w:rsidR="00565E9E" w:rsidRDefault="00565E9E">
      <w:pPr>
        <w:spacing w:before="60" w:after="60"/>
        <w:ind w:left="270"/>
        <w:rPr>
          <w:rFonts w:ascii="Arial" w:hAnsi="Arial"/>
          <w:sz w:val="18"/>
        </w:rPr>
      </w:pPr>
    </w:p>
    <w:p w:rsidR="00565E9E" w:rsidRDefault="00565E9E">
      <w:pPr>
        <w:spacing w:before="60" w:after="60"/>
        <w:ind w:left="270"/>
        <w:rPr>
          <w:rFonts w:ascii="Arial" w:hAnsi="Arial"/>
          <w:sz w:val="18"/>
        </w:rPr>
      </w:pPr>
    </w:p>
    <w:p w:rsidR="00565E9E" w:rsidRDefault="00565E9E">
      <w:pPr>
        <w:pStyle w:val="BodyText"/>
        <w:jc w:val="center"/>
        <w:rPr>
          <w:sz w:val="18"/>
        </w:rPr>
      </w:pPr>
    </w:p>
    <w:p w:rsidR="00565E9E" w:rsidRDefault="00565E9E">
      <w:pPr>
        <w:pStyle w:val="BodyText"/>
        <w:ind w:left="270" w:right="-360"/>
        <w:jc w:val="center"/>
        <w:rPr>
          <w:sz w:val="18"/>
        </w:rPr>
      </w:pPr>
      <w:r>
        <w:rPr>
          <w:sz w:val="18"/>
        </w:rPr>
        <w:t>C2-5</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Change w:id="292">
          <w:tblGrid>
            <w:gridCol w:w="9450"/>
          </w:tblGrid>
        </w:tblGridChange>
      </w:tblGrid>
      <w:tr w:rsidR="00565E9E">
        <w:tblPrEx>
          <w:tblCellMar>
            <w:top w:w="0" w:type="dxa"/>
            <w:bottom w:w="0" w:type="dxa"/>
          </w:tblCellMar>
        </w:tblPrEx>
        <w:trPr>
          <w:trHeight w:val="422"/>
        </w:trPr>
        <w:tc>
          <w:tcPr>
            <w:tcW w:w="9450" w:type="dxa"/>
            <w:shd w:val="pct30" w:color="auto" w:fill="auto"/>
          </w:tcPr>
          <w:p w:rsidR="00565E9E" w:rsidRDefault="00565E9E">
            <w:pPr>
              <w:pStyle w:val="BodyText"/>
              <w:spacing w:before="60" w:after="60"/>
              <w:rPr>
                <w:sz w:val="18"/>
              </w:rPr>
            </w:pPr>
            <w:r>
              <w:rPr>
                <w:sz w:val="18"/>
                <w:shd w:val="clear" w:color="auto" w:fill="FFFFFF"/>
              </w:rPr>
              <w:t>T36</w:t>
            </w:r>
          </w:p>
          <w:p w:rsidR="00565E9E" w:rsidRDefault="00565E9E">
            <w:pPr>
              <w:spacing w:before="60" w:after="60"/>
              <w:rPr>
                <w:rFonts w:ascii="Arial" w:hAnsi="Arial"/>
                <w:sz w:val="18"/>
                <w:shd w:val="clear" w:color="auto" w:fill="FFFFFF"/>
              </w:rPr>
            </w:pPr>
          </w:p>
          <w:p w:rsidR="00565E9E" w:rsidRDefault="00565E9E">
            <w:pPr>
              <w:spacing w:before="60" w:after="60"/>
              <w:rPr>
                <w:rFonts w:ascii="Arial" w:hAnsi="Arial"/>
                <w:sz w:val="18"/>
              </w:rPr>
            </w:pPr>
            <w:r>
              <w:rPr>
                <w:rFonts w:ascii="Arial" w:hAnsi="Arial"/>
                <w:sz w:val="18"/>
              </w:rPr>
              <w:t xml:space="preserve">Which of the following are you currently doing (or have you done) </w:t>
            </w:r>
            <w:r>
              <w:rPr>
                <w:rFonts w:ascii="Arial" w:hAnsi="Arial"/>
                <w:b/>
                <w:sz w:val="18"/>
              </w:rPr>
              <w:t>during this school year</w:t>
            </w:r>
            <w:r>
              <w:rPr>
                <w:rFonts w:ascii="Arial" w:hAnsi="Arial"/>
                <w:sz w:val="18"/>
              </w:rPr>
              <w:t xml:space="preserve">?  </w:t>
            </w:r>
          </w:p>
          <w:p w:rsidR="00565E9E" w:rsidRDefault="00565E9E">
            <w:pPr>
              <w:spacing w:before="60" w:after="60"/>
              <w:rPr>
                <w:rFonts w:ascii="Arial" w:hAnsi="Arial"/>
                <w:sz w:val="18"/>
              </w:rPr>
            </w:pPr>
            <w:r>
              <w:rPr>
                <w:rFonts w:ascii="Arial" w:hAnsi="Arial"/>
                <w:sz w:val="18"/>
              </w:rPr>
              <w:t>(Check all that apply)</w:t>
            </w:r>
          </w:p>
          <w:p w:rsidR="00565E9E" w:rsidRDefault="00565E9E">
            <w:pPr>
              <w:spacing w:before="60" w:after="60"/>
              <w:rPr>
                <w:rFonts w:ascii="Arial" w:hAnsi="Arial"/>
                <w:color w:val="000000"/>
                <w:sz w:val="18"/>
              </w:rPr>
            </w:pPr>
          </w:p>
        </w:tc>
      </w:tr>
      <w:tr w:rsidR="00565E9E">
        <w:tblPrEx>
          <w:tblCellMar>
            <w:top w:w="0" w:type="dxa"/>
            <w:bottom w:w="0" w:type="dxa"/>
          </w:tblCellMar>
        </w:tblPrEx>
        <w:tc>
          <w:tcPr>
            <w:tcW w:w="9450" w:type="dxa"/>
            <w:shd w:val="clear" w:color="auto" w:fill="D9D9D9"/>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a.</w:t>
            </w:r>
            <w:r>
              <w:rPr>
                <w:rFonts w:ascii="Arial" w:hAnsi="Arial"/>
              </w:rPr>
              <w:t xml:space="preserve"> </w:t>
            </w:r>
            <w:r>
              <w:rPr>
                <w:rFonts w:ascii="Arial" w:hAnsi="Arial"/>
                <w:color w:val="000000"/>
                <w:sz w:val="18"/>
              </w:rPr>
              <w:t>Formally or informally collaborating with other educators using email</w:t>
            </w:r>
          </w:p>
        </w:tc>
      </w:tr>
      <w:tr w:rsidR="00565E9E">
        <w:tblPrEx>
          <w:tblCellMar>
            <w:top w:w="0" w:type="dxa"/>
            <w:bottom w:w="0" w:type="dxa"/>
          </w:tblCellMar>
        </w:tblPrEx>
        <w:tc>
          <w:tcPr>
            <w:tcW w:w="9450" w:type="dxa"/>
            <w:shd w:val="clear" w:color="auto" w:fill="FFFFFF"/>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b.</w:t>
            </w:r>
            <w:r>
              <w:rPr>
                <w:rFonts w:ascii="Arial" w:hAnsi="Arial"/>
              </w:rPr>
              <w:t xml:space="preserve"> </w:t>
            </w:r>
            <w:r>
              <w:rPr>
                <w:rFonts w:ascii="Arial" w:hAnsi="Arial"/>
                <w:color w:val="000000"/>
                <w:sz w:val="18"/>
              </w:rPr>
              <w:t>Formally or informally collaborating with other educators using the Internet (</w:t>
            </w:r>
            <w:r>
              <w:rPr>
                <w:rFonts w:ascii="Arial" w:hAnsi="Arial"/>
                <w:b/>
                <w:color w:val="000000"/>
                <w:sz w:val="18"/>
              </w:rPr>
              <w:t>other than email</w:t>
            </w:r>
            <w:r>
              <w:rPr>
                <w:rFonts w:ascii="Arial" w:hAnsi="Arial"/>
                <w:color w:val="000000"/>
                <w:sz w:val="18"/>
              </w:rPr>
              <w:t>)</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293" w:author="Casey Smith" w:date="2010-11-21T14:42: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450" w:type="dxa"/>
            <w:shd w:val="clear" w:color="auto" w:fill="FFFF00"/>
            <w:tcPrChange w:id="294" w:author="Casey Smith" w:date="2010-11-21T14:42:00Z">
              <w:tcPr>
                <w:tcW w:w="9450" w:type="dxa"/>
                <w:shd w:val="clear" w:color="auto" w:fill="D9D9D9"/>
              </w:tcPr>
            </w:tcPrChange>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c.</w:t>
            </w:r>
            <w:r>
              <w:rPr>
                <w:rFonts w:ascii="Arial" w:hAnsi="Arial"/>
              </w:rPr>
              <w:t xml:space="preserve"> </w:t>
            </w:r>
            <w:r>
              <w:rPr>
                <w:rFonts w:ascii="Arial" w:hAnsi="Arial"/>
                <w:color w:val="000000"/>
                <w:sz w:val="18"/>
              </w:rPr>
              <w:t>Taking an online course</w:t>
            </w:r>
          </w:p>
        </w:tc>
      </w:tr>
      <w:tr w:rsidR="00565E9E">
        <w:tblPrEx>
          <w:tblCellMar>
            <w:top w:w="0" w:type="dxa"/>
            <w:bottom w:w="0" w:type="dxa"/>
          </w:tblCellMar>
        </w:tblPrEx>
        <w:tc>
          <w:tcPr>
            <w:tcW w:w="9450" w:type="dxa"/>
            <w:shd w:val="clear" w:color="auto" w:fill="FFFFFF"/>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d.</w:t>
            </w:r>
            <w:r>
              <w:rPr>
                <w:rFonts w:ascii="Arial" w:hAnsi="Arial"/>
              </w:rPr>
              <w:t xml:space="preserve"> </w:t>
            </w:r>
            <w:r>
              <w:rPr>
                <w:rFonts w:ascii="Arial" w:hAnsi="Arial"/>
                <w:color w:val="000000"/>
                <w:sz w:val="18"/>
              </w:rPr>
              <w:t>Participating in technology-related professional development (workshops, training sessions)</w:t>
            </w:r>
          </w:p>
        </w:tc>
      </w:tr>
      <w:tr w:rsidR="00565E9E">
        <w:tblPrEx>
          <w:tblCellMar>
            <w:top w:w="0" w:type="dxa"/>
            <w:bottom w:w="0" w:type="dxa"/>
          </w:tblCellMar>
        </w:tblPrEx>
        <w:tc>
          <w:tcPr>
            <w:tcW w:w="9450" w:type="dxa"/>
            <w:shd w:val="clear" w:color="auto" w:fill="D9D9D9"/>
          </w:tcPr>
          <w:p w:rsidR="00565E9E" w:rsidRDefault="00565E9E">
            <w:pPr>
              <w:spacing w:before="60" w:after="60"/>
              <w:rPr>
                <w:rFonts w:ascii="Arial" w:hAnsi="Arial"/>
                <w:color w:val="000000"/>
                <w:sz w:val="18"/>
              </w:rPr>
            </w:pPr>
            <w:r>
              <w:rPr>
                <w:rFonts w:ascii="Arial" w:hAnsi="Arial"/>
              </w:rPr>
              <w:sym w:font="Wingdings" w:char="F0A8"/>
            </w:r>
            <w:r>
              <w:rPr>
                <w:rFonts w:ascii="Arial" w:hAnsi="Arial"/>
              </w:rPr>
              <w:t xml:space="preserve"> </w:t>
            </w:r>
            <w:r>
              <w:rPr>
                <w:rFonts w:ascii="Arial" w:hAnsi="Arial"/>
                <w:sz w:val="18"/>
              </w:rPr>
              <w:t>e.</w:t>
            </w:r>
            <w:r>
              <w:rPr>
                <w:rFonts w:ascii="Arial" w:hAnsi="Arial"/>
              </w:rPr>
              <w:t xml:space="preserve"> </w:t>
            </w:r>
            <w:r>
              <w:rPr>
                <w:rFonts w:ascii="Arial" w:hAnsi="Arial"/>
                <w:color w:val="000000"/>
                <w:sz w:val="18"/>
              </w:rPr>
              <w:t>Taking a technology-related course at a university</w:t>
            </w:r>
          </w:p>
        </w:tc>
      </w:tr>
    </w:tbl>
    <w:p w:rsidR="00565E9E" w:rsidRDefault="00565E9E">
      <w:pPr>
        <w:ind w:left="270"/>
        <w:rPr>
          <w:rFonts w:ascii="Arial" w:hAnsi="Arial"/>
          <w:sz w:val="18"/>
        </w:rPr>
      </w:pPr>
    </w:p>
    <w:p w:rsidR="00565E9E" w:rsidRDefault="00565E9E">
      <w:pPr>
        <w:ind w:left="270"/>
        <w:rPr>
          <w:rFonts w:ascii="Arial" w:hAnsi="Arial"/>
          <w:sz w:val="18"/>
        </w:rPr>
      </w:pPr>
    </w:p>
    <w:p w:rsidR="00565E9E" w:rsidRDefault="00565E9E">
      <w:pPr>
        <w:pStyle w:val="Heading2"/>
        <w:ind w:left="270"/>
        <w:jc w:val="center"/>
        <w:rPr>
          <w:sz w:val="18"/>
        </w:rPr>
      </w:pPr>
      <w:r>
        <w:rPr>
          <w:sz w:val="18"/>
        </w:rPr>
        <w:br w:type="page"/>
      </w:r>
    </w:p>
    <w:p w:rsidR="00565E9E" w:rsidRDefault="00565E9E">
      <w:pPr>
        <w:pStyle w:val="BodyText"/>
        <w:ind w:left="270" w:right="-360"/>
        <w:jc w:val="center"/>
        <w:rPr>
          <w:sz w:val="18"/>
        </w:rPr>
      </w:pPr>
      <w:r>
        <w:rPr>
          <w:sz w:val="18"/>
        </w:rPr>
        <w:t>Rows A - C: C3 - 1;                Rows D &amp; E: C3 - 3;                Rows F &amp; G: C3 - 5;</w:t>
      </w:r>
    </w:p>
    <w:p w:rsidR="00565E9E" w:rsidRDefault="00565E9E">
      <w:pPr>
        <w:pStyle w:val="BodyText"/>
        <w:ind w:left="270" w:right="-360"/>
        <w:jc w:val="center"/>
        <w:rPr>
          <w:sz w:val="18"/>
        </w:rPr>
      </w:pPr>
      <w:r>
        <w:rPr>
          <w:sz w:val="18"/>
        </w:rPr>
        <w:t>Row H: C3 - 6;               Rows I &amp; J: C3 - 7</w:t>
      </w:r>
    </w:p>
    <w:p w:rsidR="00565E9E" w:rsidRDefault="00565E9E">
      <w:pPr>
        <w:ind w:left="270" w:right="-360"/>
        <w:jc w:val="center"/>
        <w:rPr>
          <w:rFonts w:ascii="Arial" w:hAnsi="Arial"/>
          <w:b/>
          <w:sz w:val="18"/>
        </w:rPr>
      </w:pP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0"/>
        <w:gridCol w:w="900"/>
        <w:gridCol w:w="1170"/>
        <w:gridCol w:w="1170"/>
        <w:gridCol w:w="810"/>
        <w:gridCol w:w="990"/>
        <w:tblGridChange w:id="295">
          <w:tblGrid>
            <w:gridCol w:w="4410"/>
            <w:gridCol w:w="900"/>
            <w:gridCol w:w="1170"/>
            <w:gridCol w:w="1170"/>
            <w:gridCol w:w="810"/>
            <w:gridCol w:w="990"/>
          </w:tblGrid>
        </w:tblGridChange>
      </w:tblGrid>
      <w:tr w:rsidR="00565E9E">
        <w:tblPrEx>
          <w:tblCellMar>
            <w:top w:w="0" w:type="dxa"/>
            <w:bottom w:w="0" w:type="dxa"/>
          </w:tblCellMar>
        </w:tblPrEx>
        <w:trPr>
          <w:cantSplit/>
          <w:trHeight w:val="548"/>
        </w:trPr>
        <w:tc>
          <w:tcPr>
            <w:tcW w:w="4410" w:type="dxa"/>
            <w:tcBorders>
              <w:bottom w:val="single" w:sz="4" w:space="0" w:color="auto"/>
            </w:tcBorders>
            <w:shd w:val="clear" w:color="auto" w:fill="B3B3B3"/>
          </w:tcPr>
          <w:p w:rsidR="00565E9E" w:rsidRDefault="00565E9E">
            <w:pPr>
              <w:pStyle w:val="BodyText"/>
              <w:spacing w:before="60" w:after="60"/>
              <w:rPr>
                <w:sz w:val="18"/>
              </w:rPr>
            </w:pPr>
            <w:r>
              <w:rPr>
                <w:sz w:val="18"/>
                <w:shd w:val="clear" w:color="auto" w:fill="FFFFFF"/>
              </w:rPr>
              <w:t>T37</w:t>
            </w:r>
          </w:p>
          <w:p w:rsidR="00565E9E" w:rsidRDefault="00565E9E">
            <w:pPr>
              <w:spacing w:before="60" w:after="60"/>
              <w:rPr>
                <w:rFonts w:ascii="Arial" w:hAnsi="Arial"/>
                <w:sz w:val="18"/>
                <w:shd w:val="clear" w:color="auto" w:fill="FFFFFF"/>
              </w:rPr>
            </w:pPr>
          </w:p>
          <w:p w:rsidR="00565E9E" w:rsidRDefault="00565E9E">
            <w:pPr>
              <w:spacing w:before="60" w:after="60"/>
              <w:rPr>
                <w:rFonts w:ascii="Arial" w:hAnsi="Arial"/>
                <w:sz w:val="18"/>
                <w:shd w:val="clear" w:color="auto" w:fill="B3B3B3"/>
              </w:rPr>
            </w:pPr>
            <w:r>
              <w:rPr>
                <w:rFonts w:ascii="Arial" w:hAnsi="Arial"/>
                <w:sz w:val="18"/>
                <w:shd w:val="clear" w:color="auto" w:fill="B3B3B3"/>
              </w:rPr>
              <w:t xml:space="preserve">Rate </w:t>
            </w:r>
            <w:r>
              <w:rPr>
                <w:rFonts w:ascii="Arial" w:hAnsi="Arial"/>
                <w:b/>
                <w:sz w:val="18"/>
                <w:shd w:val="clear" w:color="auto" w:fill="B3B3B3"/>
              </w:rPr>
              <w:t>your</w:t>
            </w:r>
            <w:r>
              <w:rPr>
                <w:rFonts w:ascii="Arial" w:hAnsi="Arial"/>
                <w:sz w:val="18"/>
                <w:shd w:val="clear" w:color="auto" w:fill="B3B3B3"/>
              </w:rPr>
              <w:t xml:space="preserve"> access to the following items while at school:</w:t>
            </w:r>
          </w:p>
          <w:p w:rsidR="00565E9E" w:rsidRDefault="00565E9E">
            <w:pPr>
              <w:spacing w:before="60" w:after="60"/>
              <w:rPr>
                <w:rFonts w:ascii="Arial" w:hAnsi="Arial"/>
                <w:sz w:val="18"/>
              </w:rPr>
            </w:pPr>
          </w:p>
        </w:tc>
        <w:tc>
          <w:tcPr>
            <w:tcW w:w="900" w:type="dxa"/>
            <w:tcBorders>
              <w:bottom w:val="single" w:sz="4" w:space="0" w:color="auto"/>
            </w:tcBorders>
            <w:shd w:val="clear" w:color="auto" w:fill="B3B3B3"/>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Non-Existent</w:t>
            </w:r>
          </w:p>
        </w:tc>
        <w:tc>
          <w:tcPr>
            <w:tcW w:w="1170" w:type="dxa"/>
            <w:tcBorders>
              <w:bottom w:val="single" w:sz="4" w:space="0" w:color="auto"/>
            </w:tcBorders>
            <w:shd w:val="clear" w:color="auto" w:fill="B3B3B3"/>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Very Poor/Barely Adequate</w:t>
            </w:r>
          </w:p>
        </w:tc>
        <w:tc>
          <w:tcPr>
            <w:tcW w:w="1170" w:type="dxa"/>
            <w:tcBorders>
              <w:bottom w:val="single" w:sz="4" w:space="0" w:color="auto"/>
            </w:tcBorders>
            <w:shd w:val="clear" w:color="auto" w:fill="B3B3B3"/>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Adequate or Pretty Good</w:t>
            </w:r>
          </w:p>
        </w:tc>
        <w:tc>
          <w:tcPr>
            <w:tcW w:w="810" w:type="dxa"/>
            <w:tcBorders>
              <w:bottom w:val="single" w:sz="4" w:space="0" w:color="auto"/>
            </w:tcBorders>
            <w:shd w:val="clear" w:color="auto" w:fill="B3B3B3"/>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Good</w:t>
            </w:r>
          </w:p>
        </w:tc>
        <w:tc>
          <w:tcPr>
            <w:tcW w:w="990" w:type="dxa"/>
            <w:tcBorders>
              <w:bottom w:val="single" w:sz="4" w:space="0" w:color="auto"/>
            </w:tcBorders>
            <w:shd w:val="clear" w:color="auto" w:fill="B3B3B3"/>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Excellent</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296" w:author="Casey Smith" w:date="2010-11-21T14:43: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Height w:val="548"/>
          <w:trPrChange w:id="297" w:author="Casey Smith" w:date="2010-11-21T14:43:00Z">
            <w:trPr>
              <w:cantSplit/>
              <w:trHeight w:val="548"/>
            </w:trPr>
          </w:trPrChange>
        </w:trPr>
        <w:tc>
          <w:tcPr>
            <w:tcW w:w="4410" w:type="dxa"/>
            <w:tcBorders>
              <w:bottom w:val="single" w:sz="4" w:space="0" w:color="auto"/>
            </w:tcBorders>
            <w:shd w:val="clear" w:color="auto" w:fill="D9D9D9"/>
            <w:tcPrChange w:id="298" w:author="Casey Smith" w:date="2010-11-21T14:43:00Z">
              <w:tcPr>
                <w:tcW w:w="4410" w:type="dxa"/>
                <w:tcBorders>
                  <w:bottom w:val="single" w:sz="4" w:space="0" w:color="auto"/>
                </w:tcBorders>
                <w:shd w:val="clear" w:color="auto" w:fill="D9D9D9"/>
              </w:tcPr>
            </w:tcPrChange>
          </w:tcPr>
          <w:p w:rsidR="00565E9E" w:rsidRDefault="00565E9E">
            <w:pPr>
              <w:spacing w:before="60" w:after="60"/>
              <w:rPr>
                <w:rFonts w:ascii="Arial" w:hAnsi="Arial"/>
                <w:b/>
                <w:sz w:val="18"/>
              </w:rPr>
            </w:pPr>
            <w:r>
              <w:rPr>
                <w:rFonts w:ascii="Arial" w:hAnsi="Arial"/>
                <w:sz w:val="18"/>
              </w:rPr>
              <w:t>a. The</w:t>
            </w:r>
            <w:r>
              <w:rPr>
                <w:rFonts w:ascii="Arial" w:hAnsi="Arial"/>
                <w:b/>
                <w:sz w:val="18"/>
              </w:rPr>
              <w:t xml:space="preserve"> type </w:t>
            </w:r>
            <w:r>
              <w:rPr>
                <w:rFonts w:ascii="Arial" w:hAnsi="Arial"/>
                <w:sz w:val="18"/>
              </w:rPr>
              <w:t>of equipment</w:t>
            </w:r>
            <w:r>
              <w:rPr>
                <w:rFonts w:ascii="Arial" w:hAnsi="Arial"/>
                <w:b/>
                <w:sz w:val="18"/>
              </w:rPr>
              <w:t xml:space="preserve"> </w:t>
            </w:r>
            <w:r>
              <w:rPr>
                <w:rFonts w:ascii="Arial" w:hAnsi="Arial"/>
                <w:sz w:val="18"/>
              </w:rPr>
              <w:t>I want to use with my students for planning lessons or for professional development (e.g., cameras, scanners)</w:t>
            </w:r>
          </w:p>
        </w:tc>
        <w:tc>
          <w:tcPr>
            <w:tcW w:w="900" w:type="dxa"/>
            <w:tcBorders>
              <w:bottom w:val="single" w:sz="4" w:space="0" w:color="auto"/>
            </w:tcBorders>
            <w:shd w:val="clear" w:color="auto" w:fill="D9D9D9"/>
            <w:vAlign w:val="center"/>
            <w:tcPrChange w:id="299" w:author="Casey Smith" w:date="2010-11-21T14:43:00Z">
              <w:tcPr>
                <w:tcW w:w="90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D9D9D9"/>
            <w:vAlign w:val="center"/>
            <w:tcPrChange w:id="300" w:author="Casey Smith" w:date="2010-11-21T14:43: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00"/>
            <w:vAlign w:val="center"/>
            <w:tcPrChange w:id="301" w:author="Casey Smith" w:date="2010-11-21T14:43: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tcBorders>
              <w:bottom w:val="single" w:sz="4" w:space="0" w:color="auto"/>
            </w:tcBorders>
            <w:shd w:val="clear" w:color="auto" w:fill="D9D9D9"/>
            <w:vAlign w:val="center"/>
            <w:tcPrChange w:id="302" w:author="Casey Smith" w:date="2010-11-21T14:43:00Z">
              <w:tcPr>
                <w:tcW w:w="81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tcBorders>
              <w:bottom w:val="single" w:sz="4" w:space="0" w:color="auto"/>
            </w:tcBorders>
            <w:shd w:val="clear" w:color="auto" w:fill="D9D9D9"/>
            <w:vAlign w:val="center"/>
            <w:tcPrChange w:id="303" w:author="Casey Smith" w:date="2010-11-21T14:43: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04" w:author="Casey Smith" w:date="2010-11-21T14:4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05" w:author="Casey Smith" w:date="2010-11-21T14:44:00Z">
            <w:trPr>
              <w:cantSplit/>
            </w:trPr>
          </w:trPrChange>
        </w:trPr>
        <w:tc>
          <w:tcPr>
            <w:tcW w:w="4410" w:type="dxa"/>
            <w:tcBorders>
              <w:bottom w:val="single" w:sz="4" w:space="0" w:color="auto"/>
            </w:tcBorders>
            <w:shd w:val="clear" w:color="auto" w:fill="FFFFFF"/>
            <w:tcPrChange w:id="306" w:author="Casey Smith" w:date="2010-11-21T14:44:00Z">
              <w:tcPr>
                <w:tcW w:w="4410" w:type="dxa"/>
                <w:tcBorders>
                  <w:bottom w:val="single" w:sz="4" w:space="0" w:color="auto"/>
                </w:tcBorders>
                <w:shd w:val="clear" w:color="auto" w:fill="FFFFFF"/>
              </w:tcPr>
            </w:tcPrChange>
          </w:tcPr>
          <w:p w:rsidR="00565E9E" w:rsidRDefault="00565E9E">
            <w:pPr>
              <w:spacing w:before="60" w:after="60"/>
              <w:rPr>
                <w:rFonts w:ascii="Arial" w:hAnsi="Arial"/>
                <w:b/>
                <w:sz w:val="18"/>
              </w:rPr>
            </w:pPr>
            <w:r>
              <w:rPr>
                <w:rFonts w:ascii="Arial" w:hAnsi="Arial"/>
                <w:sz w:val="18"/>
              </w:rPr>
              <w:t>b.</w:t>
            </w:r>
            <w:r>
              <w:rPr>
                <w:rFonts w:ascii="Arial" w:hAnsi="Arial"/>
                <w:b/>
                <w:sz w:val="18"/>
              </w:rPr>
              <w:t xml:space="preserve"> </w:t>
            </w:r>
            <w:r>
              <w:rPr>
                <w:rFonts w:ascii="Arial" w:hAnsi="Arial"/>
                <w:sz w:val="18"/>
              </w:rPr>
              <w:t xml:space="preserve">Sufficient </w:t>
            </w:r>
            <w:r>
              <w:rPr>
                <w:rFonts w:ascii="Arial" w:hAnsi="Arial"/>
                <w:b/>
                <w:sz w:val="18"/>
              </w:rPr>
              <w:t xml:space="preserve">numbers </w:t>
            </w:r>
            <w:r>
              <w:rPr>
                <w:rFonts w:ascii="Arial" w:hAnsi="Arial"/>
                <w:sz w:val="18"/>
              </w:rPr>
              <w:t>of computers and other equipment (e.g., cameras, printers) so I can implement technology-supported learning opportunities as I want to</w:t>
            </w:r>
          </w:p>
        </w:tc>
        <w:tc>
          <w:tcPr>
            <w:tcW w:w="900" w:type="dxa"/>
            <w:tcBorders>
              <w:bottom w:val="single" w:sz="4" w:space="0" w:color="auto"/>
            </w:tcBorders>
            <w:shd w:val="clear" w:color="auto" w:fill="FFFFFF"/>
            <w:vAlign w:val="center"/>
            <w:tcPrChange w:id="307" w:author="Casey Smith" w:date="2010-11-21T14:44:00Z">
              <w:tcPr>
                <w:tcW w:w="90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FF"/>
            <w:vAlign w:val="center"/>
            <w:tcPrChange w:id="308" w:author="Casey Smith" w:date="2010-11-21T14:44: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00"/>
            <w:vAlign w:val="center"/>
            <w:tcPrChange w:id="309" w:author="Casey Smith" w:date="2010-11-21T14:44: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tcBorders>
              <w:bottom w:val="single" w:sz="4" w:space="0" w:color="auto"/>
            </w:tcBorders>
            <w:shd w:val="clear" w:color="auto" w:fill="FFFFFF"/>
            <w:vAlign w:val="center"/>
            <w:tcPrChange w:id="310" w:author="Casey Smith" w:date="2010-11-21T14:44:00Z">
              <w:tcPr>
                <w:tcW w:w="81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tcBorders>
              <w:bottom w:val="single" w:sz="4" w:space="0" w:color="auto"/>
            </w:tcBorders>
            <w:shd w:val="clear" w:color="auto" w:fill="FFFFFF"/>
            <w:vAlign w:val="center"/>
            <w:tcPrChange w:id="311" w:author="Casey Smith" w:date="2010-11-21T14:44: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12" w:author="Casey Smith" w:date="2010-11-21T14:4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13" w:author="Casey Smith" w:date="2010-11-21T14:44:00Z">
            <w:trPr>
              <w:cantSplit/>
            </w:trPr>
          </w:trPrChange>
        </w:trPr>
        <w:tc>
          <w:tcPr>
            <w:tcW w:w="4410" w:type="dxa"/>
            <w:tcBorders>
              <w:bottom w:val="single" w:sz="4" w:space="0" w:color="auto"/>
            </w:tcBorders>
            <w:shd w:val="clear" w:color="auto" w:fill="D9D9D9"/>
            <w:tcPrChange w:id="314" w:author="Casey Smith" w:date="2010-11-21T14:44:00Z">
              <w:tcPr>
                <w:tcW w:w="4410" w:type="dxa"/>
                <w:tcBorders>
                  <w:bottom w:val="single" w:sz="4" w:space="0" w:color="auto"/>
                </w:tcBorders>
                <w:shd w:val="clear" w:color="auto" w:fill="D9D9D9"/>
              </w:tcPr>
            </w:tcPrChange>
          </w:tcPr>
          <w:p w:rsidR="00565E9E" w:rsidRDefault="00565E9E">
            <w:pPr>
              <w:spacing w:before="60" w:after="60"/>
              <w:rPr>
                <w:rFonts w:ascii="Arial" w:hAnsi="Arial"/>
                <w:b/>
                <w:sz w:val="18"/>
              </w:rPr>
            </w:pPr>
            <w:r>
              <w:rPr>
                <w:rFonts w:ascii="Arial" w:hAnsi="Arial"/>
                <w:sz w:val="18"/>
              </w:rPr>
              <w:t xml:space="preserve">c. Computers and other equipment </w:t>
            </w:r>
            <w:r>
              <w:rPr>
                <w:rFonts w:ascii="Arial" w:hAnsi="Arial"/>
                <w:b/>
                <w:sz w:val="18"/>
              </w:rPr>
              <w:t>where</w:t>
            </w:r>
            <w:r>
              <w:rPr>
                <w:rFonts w:ascii="Arial" w:hAnsi="Arial"/>
                <w:sz w:val="18"/>
              </w:rPr>
              <w:t xml:space="preserve"> I need them (e.g., in my classroom; in a science lab)</w:t>
            </w:r>
          </w:p>
        </w:tc>
        <w:tc>
          <w:tcPr>
            <w:tcW w:w="900" w:type="dxa"/>
            <w:tcBorders>
              <w:bottom w:val="single" w:sz="4" w:space="0" w:color="auto"/>
            </w:tcBorders>
            <w:shd w:val="clear" w:color="auto" w:fill="D9D9D9"/>
            <w:vAlign w:val="center"/>
            <w:tcPrChange w:id="315" w:author="Casey Smith" w:date="2010-11-21T14:44:00Z">
              <w:tcPr>
                <w:tcW w:w="90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D9D9D9"/>
            <w:vAlign w:val="center"/>
            <w:tcPrChange w:id="316" w:author="Casey Smith" w:date="2010-11-21T14:44: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00"/>
            <w:vAlign w:val="center"/>
            <w:tcPrChange w:id="317" w:author="Casey Smith" w:date="2010-11-21T14:44: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tcBorders>
              <w:bottom w:val="single" w:sz="4" w:space="0" w:color="auto"/>
            </w:tcBorders>
            <w:shd w:val="clear" w:color="auto" w:fill="D9D9D9"/>
            <w:vAlign w:val="center"/>
            <w:tcPrChange w:id="318" w:author="Casey Smith" w:date="2010-11-21T14:44:00Z">
              <w:tcPr>
                <w:tcW w:w="81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tcBorders>
              <w:bottom w:val="single" w:sz="4" w:space="0" w:color="auto"/>
            </w:tcBorders>
            <w:shd w:val="clear" w:color="auto" w:fill="D9D9D9"/>
            <w:vAlign w:val="center"/>
            <w:tcPrChange w:id="319" w:author="Casey Smith" w:date="2010-11-21T14:44: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20" w:author="Casey Smith" w:date="2010-11-21T14:4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21" w:author="Casey Smith" w:date="2010-11-21T14:44:00Z">
            <w:trPr>
              <w:cantSplit/>
            </w:trPr>
          </w:trPrChange>
        </w:trPr>
        <w:tc>
          <w:tcPr>
            <w:tcW w:w="4410" w:type="dxa"/>
            <w:tcBorders>
              <w:bottom w:val="single" w:sz="4" w:space="0" w:color="auto"/>
            </w:tcBorders>
            <w:shd w:val="clear" w:color="auto" w:fill="FFFFFF"/>
            <w:tcPrChange w:id="322" w:author="Casey Smith" w:date="2010-11-21T14:44:00Z">
              <w:tcPr>
                <w:tcW w:w="4410" w:type="dxa"/>
                <w:tcBorders>
                  <w:bottom w:val="single" w:sz="4" w:space="0" w:color="auto"/>
                </w:tcBorders>
                <w:shd w:val="clear" w:color="auto" w:fill="FFFFFF"/>
              </w:tcPr>
            </w:tcPrChange>
          </w:tcPr>
          <w:p w:rsidR="00565E9E" w:rsidRDefault="00565E9E">
            <w:pPr>
              <w:spacing w:before="60" w:after="60"/>
              <w:rPr>
                <w:rFonts w:ascii="Arial" w:hAnsi="Arial"/>
                <w:b/>
                <w:sz w:val="18"/>
              </w:rPr>
            </w:pPr>
            <w:r>
              <w:rPr>
                <w:rFonts w:ascii="Arial" w:hAnsi="Arial"/>
                <w:sz w:val="18"/>
              </w:rPr>
              <w:t xml:space="preserve">d. </w:t>
            </w:r>
            <w:r>
              <w:rPr>
                <w:rFonts w:ascii="Arial" w:hAnsi="Arial"/>
                <w:b/>
                <w:sz w:val="18"/>
              </w:rPr>
              <w:t xml:space="preserve">Reliability </w:t>
            </w:r>
            <w:r>
              <w:rPr>
                <w:rFonts w:ascii="Arial" w:hAnsi="Arial"/>
                <w:sz w:val="18"/>
              </w:rPr>
              <w:t>of computers, printers, projectors, and other equipment (i.e., it works when I need it)</w:t>
            </w:r>
          </w:p>
        </w:tc>
        <w:tc>
          <w:tcPr>
            <w:tcW w:w="900" w:type="dxa"/>
            <w:tcBorders>
              <w:bottom w:val="single" w:sz="4" w:space="0" w:color="auto"/>
            </w:tcBorders>
            <w:shd w:val="clear" w:color="auto" w:fill="FFFFFF"/>
            <w:vAlign w:val="center"/>
            <w:tcPrChange w:id="323" w:author="Casey Smith" w:date="2010-11-21T14:44:00Z">
              <w:tcPr>
                <w:tcW w:w="90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00"/>
            <w:vAlign w:val="center"/>
            <w:tcPrChange w:id="324" w:author="Casey Smith" w:date="2010-11-21T14:44: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FF"/>
            <w:vAlign w:val="center"/>
            <w:tcPrChange w:id="325" w:author="Casey Smith" w:date="2010-11-21T14:44: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tcBorders>
              <w:bottom w:val="single" w:sz="4" w:space="0" w:color="auto"/>
            </w:tcBorders>
            <w:shd w:val="clear" w:color="auto" w:fill="FFFFFF"/>
            <w:vAlign w:val="center"/>
            <w:tcPrChange w:id="326" w:author="Casey Smith" w:date="2010-11-21T14:44:00Z">
              <w:tcPr>
                <w:tcW w:w="81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tcBorders>
              <w:bottom w:val="single" w:sz="4" w:space="0" w:color="auto"/>
            </w:tcBorders>
            <w:shd w:val="clear" w:color="auto" w:fill="FFFFFF"/>
            <w:vAlign w:val="center"/>
            <w:tcPrChange w:id="327" w:author="Casey Smith" w:date="2010-11-21T14:44: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28" w:author="Casey Smith" w:date="2010-11-21T14:4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29" w:author="Casey Smith" w:date="2010-11-21T14:44:00Z">
            <w:trPr>
              <w:cantSplit/>
            </w:trPr>
          </w:trPrChange>
        </w:trPr>
        <w:tc>
          <w:tcPr>
            <w:tcW w:w="4410" w:type="dxa"/>
            <w:tcBorders>
              <w:bottom w:val="single" w:sz="4" w:space="0" w:color="auto"/>
            </w:tcBorders>
            <w:shd w:val="clear" w:color="auto" w:fill="D9D9D9"/>
            <w:tcPrChange w:id="330" w:author="Casey Smith" w:date="2010-11-21T14:44:00Z">
              <w:tcPr>
                <w:tcW w:w="4410" w:type="dxa"/>
                <w:tcBorders>
                  <w:bottom w:val="single" w:sz="4" w:space="0" w:color="auto"/>
                </w:tcBorders>
                <w:shd w:val="clear" w:color="auto" w:fill="D9D9D9"/>
              </w:tcPr>
            </w:tcPrChange>
          </w:tcPr>
          <w:p w:rsidR="00565E9E" w:rsidRDefault="00565E9E">
            <w:pPr>
              <w:spacing w:before="60" w:after="60"/>
              <w:rPr>
                <w:rFonts w:ascii="Arial" w:hAnsi="Arial"/>
                <w:b/>
                <w:sz w:val="18"/>
              </w:rPr>
            </w:pPr>
            <w:r>
              <w:rPr>
                <w:rFonts w:ascii="Arial" w:hAnsi="Arial"/>
                <w:sz w:val="18"/>
              </w:rPr>
              <w:t>e.</w:t>
            </w:r>
            <w:r>
              <w:rPr>
                <w:rFonts w:ascii="Arial" w:hAnsi="Arial"/>
                <w:b/>
                <w:sz w:val="18"/>
              </w:rPr>
              <w:t xml:space="preserve"> Reliable, high-speed</w:t>
            </w:r>
            <w:r>
              <w:rPr>
                <w:rFonts w:ascii="Arial" w:hAnsi="Arial"/>
                <w:sz w:val="18"/>
              </w:rPr>
              <w:t xml:space="preserve"> </w:t>
            </w:r>
            <w:r>
              <w:rPr>
                <w:rFonts w:ascii="Arial" w:hAnsi="Arial"/>
                <w:b/>
                <w:sz w:val="18"/>
              </w:rPr>
              <w:t>access</w:t>
            </w:r>
            <w:r>
              <w:rPr>
                <w:rFonts w:ascii="Arial" w:hAnsi="Arial"/>
                <w:sz w:val="18"/>
              </w:rPr>
              <w:t xml:space="preserve"> to the Internet in classrooms, labs, and media centers</w:t>
            </w:r>
          </w:p>
        </w:tc>
        <w:tc>
          <w:tcPr>
            <w:tcW w:w="900" w:type="dxa"/>
            <w:tcBorders>
              <w:bottom w:val="single" w:sz="4" w:space="0" w:color="auto"/>
            </w:tcBorders>
            <w:shd w:val="clear" w:color="auto" w:fill="D9D9D9"/>
            <w:vAlign w:val="center"/>
            <w:tcPrChange w:id="331" w:author="Casey Smith" w:date="2010-11-21T14:44:00Z">
              <w:tcPr>
                <w:tcW w:w="90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00"/>
            <w:vAlign w:val="center"/>
            <w:tcPrChange w:id="332" w:author="Casey Smith" w:date="2010-11-21T14:44: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D9D9D9"/>
            <w:vAlign w:val="center"/>
            <w:tcPrChange w:id="333" w:author="Casey Smith" w:date="2010-11-21T14:44: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tcBorders>
              <w:bottom w:val="single" w:sz="4" w:space="0" w:color="auto"/>
            </w:tcBorders>
            <w:shd w:val="clear" w:color="auto" w:fill="D9D9D9"/>
            <w:vAlign w:val="center"/>
            <w:tcPrChange w:id="334" w:author="Casey Smith" w:date="2010-11-21T14:44:00Z">
              <w:tcPr>
                <w:tcW w:w="81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tcBorders>
              <w:bottom w:val="single" w:sz="4" w:space="0" w:color="auto"/>
            </w:tcBorders>
            <w:shd w:val="clear" w:color="auto" w:fill="D9D9D9"/>
            <w:vAlign w:val="center"/>
            <w:tcPrChange w:id="335" w:author="Casey Smith" w:date="2010-11-21T14:44: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36" w:author="Casey Smith" w:date="2010-11-21T14:4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37" w:author="Casey Smith" w:date="2010-11-21T14:44:00Z">
            <w:trPr>
              <w:cantSplit/>
            </w:trPr>
          </w:trPrChange>
        </w:trPr>
        <w:tc>
          <w:tcPr>
            <w:tcW w:w="4410" w:type="dxa"/>
            <w:tcBorders>
              <w:bottom w:val="single" w:sz="4" w:space="0" w:color="auto"/>
            </w:tcBorders>
            <w:shd w:val="clear" w:color="auto" w:fill="FFFFFF"/>
            <w:tcPrChange w:id="338" w:author="Casey Smith" w:date="2010-11-21T14:44:00Z">
              <w:tcPr>
                <w:tcW w:w="4410" w:type="dxa"/>
                <w:tcBorders>
                  <w:bottom w:val="single" w:sz="4" w:space="0" w:color="auto"/>
                </w:tcBorders>
                <w:shd w:val="clear" w:color="auto" w:fill="FFFFFF"/>
              </w:tcPr>
            </w:tcPrChange>
          </w:tcPr>
          <w:p w:rsidR="00565E9E" w:rsidRDefault="00565E9E">
            <w:pPr>
              <w:spacing w:before="60" w:after="60"/>
              <w:rPr>
                <w:rFonts w:ascii="Arial" w:hAnsi="Arial"/>
                <w:b/>
                <w:sz w:val="18"/>
              </w:rPr>
            </w:pPr>
            <w:r>
              <w:rPr>
                <w:rFonts w:ascii="Arial" w:hAnsi="Arial"/>
                <w:sz w:val="18"/>
              </w:rPr>
              <w:t>f. Software, appropriate for my content area and the age of my students, that I want to use with class(</w:t>
            </w:r>
            <w:proofErr w:type="spellStart"/>
            <w:r>
              <w:rPr>
                <w:rFonts w:ascii="Arial" w:hAnsi="Arial"/>
                <w:sz w:val="18"/>
              </w:rPr>
              <w:t>es</w:t>
            </w:r>
            <w:proofErr w:type="spellEnd"/>
            <w:r>
              <w:rPr>
                <w:rFonts w:ascii="Arial" w:hAnsi="Arial"/>
                <w:sz w:val="18"/>
              </w:rPr>
              <w:t>)</w:t>
            </w:r>
          </w:p>
        </w:tc>
        <w:tc>
          <w:tcPr>
            <w:tcW w:w="900" w:type="dxa"/>
            <w:tcBorders>
              <w:bottom w:val="single" w:sz="4" w:space="0" w:color="auto"/>
            </w:tcBorders>
            <w:shd w:val="clear" w:color="auto" w:fill="FFFFFF"/>
            <w:vAlign w:val="center"/>
            <w:tcPrChange w:id="339" w:author="Casey Smith" w:date="2010-11-21T14:44:00Z">
              <w:tcPr>
                <w:tcW w:w="90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00"/>
            <w:vAlign w:val="center"/>
            <w:tcPrChange w:id="340" w:author="Casey Smith" w:date="2010-11-21T14:44: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FF"/>
            <w:vAlign w:val="center"/>
            <w:tcPrChange w:id="341" w:author="Casey Smith" w:date="2010-11-21T14:44: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tcBorders>
              <w:bottom w:val="single" w:sz="4" w:space="0" w:color="auto"/>
            </w:tcBorders>
            <w:shd w:val="clear" w:color="auto" w:fill="FFFFFF"/>
            <w:vAlign w:val="center"/>
            <w:tcPrChange w:id="342" w:author="Casey Smith" w:date="2010-11-21T14:44:00Z">
              <w:tcPr>
                <w:tcW w:w="81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tcBorders>
              <w:bottom w:val="single" w:sz="4" w:space="0" w:color="auto"/>
            </w:tcBorders>
            <w:shd w:val="clear" w:color="auto" w:fill="FFFFFF"/>
            <w:vAlign w:val="center"/>
            <w:tcPrChange w:id="343" w:author="Casey Smith" w:date="2010-11-21T14:44: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44" w:author="Casey Smith" w:date="2010-11-21T14:4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45" w:author="Casey Smith" w:date="2010-11-21T14:44:00Z">
            <w:trPr>
              <w:cantSplit/>
            </w:trPr>
          </w:trPrChange>
        </w:trPr>
        <w:tc>
          <w:tcPr>
            <w:tcW w:w="4410" w:type="dxa"/>
            <w:tcBorders>
              <w:bottom w:val="single" w:sz="4" w:space="0" w:color="auto"/>
            </w:tcBorders>
            <w:shd w:val="clear" w:color="auto" w:fill="D9D9D9"/>
            <w:tcPrChange w:id="346" w:author="Casey Smith" w:date="2010-11-21T14:44:00Z">
              <w:tcPr>
                <w:tcW w:w="4410" w:type="dxa"/>
                <w:tcBorders>
                  <w:bottom w:val="single" w:sz="4" w:space="0" w:color="auto"/>
                </w:tcBorders>
                <w:shd w:val="clear" w:color="auto" w:fill="D9D9D9"/>
              </w:tcPr>
            </w:tcPrChange>
          </w:tcPr>
          <w:p w:rsidR="00565E9E" w:rsidRDefault="00565E9E">
            <w:pPr>
              <w:spacing w:before="60" w:after="60"/>
              <w:rPr>
                <w:rFonts w:ascii="Arial" w:hAnsi="Arial"/>
                <w:b/>
                <w:sz w:val="18"/>
              </w:rPr>
            </w:pPr>
            <w:r>
              <w:rPr>
                <w:rFonts w:ascii="Arial" w:hAnsi="Arial"/>
                <w:sz w:val="18"/>
              </w:rPr>
              <w:t xml:space="preserve">g. Technology tools for my own productivity (e.g., electronic </w:t>
            </w:r>
            <w:proofErr w:type="spellStart"/>
            <w:r>
              <w:rPr>
                <w:rFonts w:ascii="Arial" w:hAnsi="Arial"/>
                <w:sz w:val="18"/>
              </w:rPr>
              <w:t>gradebooks</w:t>
            </w:r>
            <w:proofErr w:type="spellEnd"/>
            <w:r>
              <w:rPr>
                <w:rFonts w:ascii="Arial" w:hAnsi="Arial"/>
                <w:sz w:val="18"/>
              </w:rPr>
              <w:t>, word processing, presentation software)</w:t>
            </w:r>
          </w:p>
        </w:tc>
        <w:tc>
          <w:tcPr>
            <w:tcW w:w="900" w:type="dxa"/>
            <w:tcBorders>
              <w:bottom w:val="single" w:sz="4" w:space="0" w:color="auto"/>
            </w:tcBorders>
            <w:shd w:val="clear" w:color="auto" w:fill="D9D9D9"/>
            <w:vAlign w:val="center"/>
            <w:tcPrChange w:id="347" w:author="Casey Smith" w:date="2010-11-21T14:44:00Z">
              <w:tcPr>
                <w:tcW w:w="90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D9D9D9"/>
            <w:vAlign w:val="center"/>
            <w:tcPrChange w:id="348" w:author="Casey Smith" w:date="2010-11-21T14:44: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D9D9D9"/>
            <w:vAlign w:val="center"/>
            <w:tcPrChange w:id="349" w:author="Casey Smith" w:date="2010-11-21T14:44: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tcBorders>
              <w:bottom w:val="single" w:sz="4" w:space="0" w:color="auto"/>
            </w:tcBorders>
            <w:shd w:val="clear" w:color="auto" w:fill="FFFF00"/>
            <w:vAlign w:val="center"/>
            <w:tcPrChange w:id="350" w:author="Casey Smith" w:date="2010-11-21T14:44:00Z">
              <w:tcPr>
                <w:tcW w:w="81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tcBorders>
              <w:bottom w:val="single" w:sz="4" w:space="0" w:color="auto"/>
            </w:tcBorders>
            <w:shd w:val="clear" w:color="auto" w:fill="D9D9D9"/>
            <w:vAlign w:val="center"/>
            <w:tcPrChange w:id="351" w:author="Casey Smith" w:date="2010-11-21T14:44: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52" w:author="Casey Smith" w:date="2010-11-21T14:4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53" w:author="Casey Smith" w:date="2010-11-21T14:44:00Z">
            <w:trPr>
              <w:cantSplit/>
            </w:trPr>
          </w:trPrChange>
        </w:trPr>
        <w:tc>
          <w:tcPr>
            <w:tcW w:w="4410" w:type="dxa"/>
            <w:tcBorders>
              <w:bottom w:val="single" w:sz="4" w:space="0" w:color="auto"/>
            </w:tcBorders>
            <w:shd w:val="clear" w:color="auto" w:fill="FFFFFF"/>
            <w:tcPrChange w:id="354" w:author="Casey Smith" w:date="2010-11-21T14:44:00Z">
              <w:tcPr>
                <w:tcW w:w="4410" w:type="dxa"/>
                <w:tcBorders>
                  <w:bottom w:val="single" w:sz="4" w:space="0" w:color="auto"/>
                </w:tcBorders>
                <w:shd w:val="clear" w:color="auto" w:fill="FFFFFF"/>
              </w:tcPr>
            </w:tcPrChange>
          </w:tcPr>
          <w:p w:rsidR="00565E9E" w:rsidRDefault="00565E9E">
            <w:pPr>
              <w:spacing w:before="60" w:after="60"/>
              <w:rPr>
                <w:rFonts w:ascii="Arial" w:hAnsi="Arial"/>
                <w:b/>
                <w:sz w:val="18"/>
              </w:rPr>
            </w:pPr>
            <w:r>
              <w:rPr>
                <w:rFonts w:ascii="Arial" w:hAnsi="Arial"/>
                <w:sz w:val="18"/>
              </w:rPr>
              <w:t>h. Distance Learning Opportunities (e.g., online courses or professional development offered through video-conferencing)</w:t>
            </w:r>
          </w:p>
        </w:tc>
        <w:tc>
          <w:tcPr>
            <w:tcW w:w="900" w:type="dxa"/>
            <w:tcBorders>
              <w:bottom w:val="single" w:sz="4" w:space="0" w:color="auto"/>
            </w:tcBorders>
            <w:shd w:val="clear" w:color="auto" w:fill="FFFFFF"/>
            <w:vAlign w:val="center"/>
            <w:tcPrChange w:id="355" w:author="Casey Smith" w:date="2010-11-21T14:44:00Z">
              <w:tcPr>
                <w:tcW w:w="90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00"/>
            <w:vAlign w:val="center"/>
            <w:tcPrChange w:id="356" w:author="Casey Smith" w:date="2010-11-21T14:44: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FFFFFF"/>
            <w:vAlign w:val="center"/>
            <w:tcPrChange w:id="357" w:author="Casey Smith" w:date="2010-11-21T14:44:00Z">
              <w:tcPr>
                <w:tcW w:w="117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tcBorders>
              <w:bottom w:val="single" w:sz="4" w:space="0" w:color="auto"/>
            </w:tcBorders>
            <w:shd w:val="clear" w:color="auto" w:fill="FFFFFF"/>
            <w:vAlign w:val="center"/>
            <w:tcPrChange w:id="358" w:author="Casey Smith" w:date="2010-11-21T14:44:00Z">
              <w:tcPr>
                <w:tcW w:w="81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tcBorders>
              <w:bottom w:val="single" w:sz="4" w:space="0" w:color="auto"/>
            </w:tcBorders>
            <w:shd w:val="clear" w:color="auto" w:fill="FFFFFF"/>
            <w:vAlign w:val="center"/>
            <w:tcPrChange w:id="359" w:author="Casey Smith" w:date="2010-11-21T14:44: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60" w:author="Casey Smith" w:date="2010-11-21T14:4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61" w:author="Casey Smith" w:date="2010-11-21T14:44:00Z">
            <w:trPr>
              <w:cantSplit/>
            </w:trPr>
          </w:trPrChange>
        </w:trPr>
        <w:tc>
          <w:tcPr>
            <w:tcW w:w="4410" w:type="dxa"/>
            <w:tcBorders>
              <w:bottom w:val="single" w:sz="4" w:space="0" w:color="auto"/>
            </w:tcBorders>
            <w:shd w:val="clear" w:color="auto" w:fill="D9D9D9"/>
            <w:tcPrChange w:id="362" w:author="Casey Smith" w:date="2010-11-21T14:44:00Z">
              <w:tcPr>
                <w:tcW w:w="4410" w:type="dxa"/>
                <w:tcBorders>
                  <w:bottom w:val="single" w:sz="4" w:space="0" w:color="auto"/>
                </w:tcBorders>
                <w:shd w:val="clear" w:color="auto" w:fill="D9D9D9"/>
              </w:tcPr>
            </w:tcPrChange>
          </w:tcPr>
          <w:p w:rsidR="00565E9E" w:rsidRDefault="00565E9E">
            <w:pPr>
              <w:spacing w:before="60" w:after="60"/>
              <w:rPr>
                <w:rFonts w:ascii="Arial" w:hAnsi="Arial"/>
                <w:b/>
                <w:sz w:val="18"/>
              </w:rPr>
            </w:pPr>
            <w:proofErr w:type="spellStart"/>
            <w:r>
              <w:rPr>
                <w:rFonts w:ascii="Arial" w:hAnsi="Arial"/>
                <w:sz w:val="18"/>
              </w:rPr>
              <w:t>i</w:t>
            </w:r>
            <w:proofErr w:type="spellEnd"/>
            <w:r>
              <w:rPr>
                <w:rFonts w:ascii="Arial" w:hAnsi="Arial"/>
                <w:sz w:val="18"/>
              </w:rPr>
              <w:t>. Technical support with little or no wait-time</w:t>
            </w:r>
          </w:p>
        </w:tc>
        <w:tc>
          <w:tcPr>
            <w:tcW w:w="900" w:type="dxa"/>
            <w:tcBorders>
              <w:bottom w:val="single" w:sz="4" w:space="0" w:color="auto"/>
            </w:tcBorders>
            <w:shd w:val="clear" w:color="auto" w:fill="D9D9D9"/>
            <w:vAlign w:val="center"/>
            <w:tcPrChange w:id="363" w:author="Casey Smith" w:date="2010-11-21T14:44:00Z">
              <w:tcPr>
                <w:tcW w:w="90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D9D9D9"/>
            <w:vAlign w:val="center"/>
            <w:tcPrChange w:id="364" w:author="Casey Smith" w:date="2010-11-21T14:44: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tcBorders>
              <w:bottom w:val="single" w:sz="4" w:space="0" w:color="auto"/>
            </w:tcBorders>
            <w:shd w:val="clear" w:color="auto" w:fill="D9D9D9"/>
            <w:vAlign w:val="center"/>
            <w:tcPrChange w:id="365" w:author="Casey Smith" w:date="2010-11-21T14:44:00Z">
              <w:tcPr>
                <w:tcW w:w="117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tcBorders>
              <w:bottom w:val="single" w:sz="4" w:space="0" w:color="auto"/>
            </w:tcBorders>
            <w:shd w:val="clear" w:color="auto" w:fill="FFFF00"/>
            <w:vAlign w:val="center"/>
            <w:tcPrChange w:id="366" w:author="Casey Smith" w:date="2010-11-21T14:44:00Z">
              <w:tcPr>
                <w:tcW w:w="81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tcBorders>
              <w:bottom w:val="single" w:sz="4" w:space="0" w:color="auto"/>
            </w:tcBorders>
            <w:shd w:val="clear" w:color="auto" w:fill="D9D9D9"/>
            <w:vAlign w:val="center"/>
            <w:tcPrChange w:id="367" w:author="Casey Smith" w:date="2010-11-21T14:44: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68" w:author="Casey Smith" w:date="2010-11-21T14:44: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69" w:author="Casey Smith" w:date="2010-11-21T14:44:00Z">
            <w:trPr>
              <w:cantSplit/>
            </w:trPr>
          </w:trPrChange>
        </w:trPr>
        <w:tc>
          <w:tcPr>
            <w:tcW w:w="4410" w:type="dxa"/>
            <w:shd w:val="clear" w:color="auto" w:fill="FFFFFF"/>
            <w:tcPrChange w:id="370" w:author="Casey Smith" w:date="2010-11-21T14:44:00Z">
              <w:tcPr>
                <w:tcW w:w="4410" w:type="dxa"/>
                <w:shd w:val="clear" w:color="auto" w:fill="FFFFFF"/>
              </w:tcPr>
            </w:tcPrChange>
          </w:tcPr>
          <w:p w:rsidR="00565E9E" w:rsidRDefault="00565E9E">
            <w:pPr>
              <w:spacing w:before="60" w:after="60"/>
              <w:rPr>
                <w:rFonts w:ascii="Arial" w:hAnsi="Arial"/>
                <w:b/>
                <w:sz w:val="18"/>
              </w:rPr>
            </w:pPr>
            <w:r>
              <w:rPr>
                <w:rFonts w:ascii="Arial" w:hAnsi="Arial"/>
                <w:sz w:val="18"/>
              </w:rPr>
              <w:t xml:space="preserve">j. Instructional support that helps me to </w:t>
            </w:r>
            <w:r>
              <w:rPr>
                <w:rFonts w:ascii="Arial" w:hAnsi="Arial"/>
                <w:b/>
                <w:sz w:val="18"/>
              </w:rPr>
              <w:t>integrate</w:t>
            </w:r>
            <w:r>
              <w:rPr>
                <w:rFonts w:ascii="Arial" w:hAnsi="Arial"/>
                <w:i/>
                <w:sz w:val="18"/>
              </w:rPr>
              <w:t xml:space="preserve"> </w:t>
            </w:r>
            <w:r>
              <w:rPr>
                <w:rFonts w:ascii="Arial" w:hAnsi="Arial"/>
                <w:sz w:val="18"/>
              </w:rPr>
              <w:t>technology</w:t>
            </w:r>
          </w:p>
        </w:tc>
        <w:tc>
          <w:tcPr>
            <w:tcW w:w="900" w:type="dxa"/>
            <w:shd w:val="clear" w:color="auto" w:fill="FFFFFF"/>
            <w:vAlign w:val="center"/>
            <w:tcPrChange w:id="371" w:author="Casey Smith" w:date="2010-11-21T14:44:00Z">
              <w:tcPr>
                <w:tcW w:w="900" w:type="dxa"/>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shd w:val="clear" w:color="auto" w:fill="FFFFFF"/>
            <w:vAlign w:val="center"/>
            <w:tcPrChange w:id="372" w:author="Casey Smith" w:date="2010-11-21T14:44:00Z">
              <w:tcPr>
                <w:tcW w:w="1170" w:type="dxa"/>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1170" w:type="dxa"/>
            <w:shd w:val="clear" w:color="auto" w:fill="FFFF00"/>
            <w:vAlign w:val="center"/>
            <w:tcPrChange w:id="373" w:author="Casey Smith" w:date="2010-11-21T14:44:00Z">
              <w:tcPr>
                <w:tcW w:w="1170" w:type="dxa"/>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810" w:type="dxa"/>
            <w:shd w:val="clear" w:color="auto" w:fill="FFFFFF"/>
            <w:vAlign w:val="center"/>
            <w:tcPrChange w:id="374" w:author="Casey Smith" w:date="2010-11-21T14:44:00Z">
              <w:tcPr>
                <w:tcW w:w="810" w:type="dxa"/>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c>
          <w:tcPr>
            <w:tcW w:w="990" w:type="dxa"/>
            <w:shd w:val="clear" w:color="auto" w:fill="FFFFFF"/>
            <w:vAlign w:val="center"/>
            <w:tcPrChange w:id="375" w:author="Casey Smith" w:date="2010-11-21T14:44:00Z">
              <w:tcPr>
                <w:tcW w:w="990" w:type="dxa"/>
                <w:shd w:val="clear" w:color="auto" w:fill="FFFFFF"/>
                <w:vAlign w:val="center"/>
              </w:tcPr>
            </w:tcPrChange>
          </w:tcPr>
          <w:p w:rsidR="00565E9E" w:rsidRDefault="00565E9E">
            <w:pPr>
              <w:spacing w:before="60" w:after="60"/>
              <w:ind w:left="-108" w:right="-108"/>
              <w:jc w:val="center"/>
              <w:rPr>
                <w:rFonts w:ascii="Arial" w:hAnsi="Arial"/>
                <w:b/>
                <w:sz w:val="18"/>
              </w:rPr>
            </w:pPr>
            <w:r>
              <w:rPr>
                <w:rFonts w:ascii="Arial" w:hAnsi="Arial"/>
                <w:sz w:val="18"/>
              </w:rPr>
              <w:t>O</w:t>
            </w:r>
          </w:p>
        </w:tc>
      </w:tr>
    </w:tbl>
    <w:p w:rsidR="00565E9E" w:rsidRDefault="00565E9E">
      <w:pPr>
        <w:spacing w:before="60" w:after="60"/>
        <w:ind w:left="270"/>
        <w:rPr>
          <w:rFonts w:ascii="Arial" w:hAnsi="Arial"/>
          <w:sz w:val="18"/>
        </w:rPr>
      </w:pPr>
    </w:p>
    <w:p w:rsidR="00565E9E" w:rsidRDefault="00565E9E">
      <w:pPr>
        <w:ind w:left="270"/>
        <w:rPr>
          <w:rFonts w:ascii="Arial" w:hAnsi="Arial"/>
          <w:sz w:val="18"/>
        </w:rPr>
      </w:pPr>
    </w:p>
    <w:p w:rsidR="00565E9E" w:rsidRDefault="00565E9E">
      <w:pPr>
        <w:pStyle w:val="BodyText"/>
        <w:ind w:left="270" w:right="-360"/>
        <w:jc w:val="center"/>
        <w:rPr>
          <w:sz w:val="18"/>
        </w:rPr>
      </w:pPr>
      <w:r>
        <w:br w:type="page"/>
      </w:r>
      <w:r>
        <w:rPr>
          <w:sz w:val="18"/>
        </w:rPr>
        <w:t>C3-4</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90"/>
        <w:gridCol w:w="990"/>
        <w:gridCol w:w="1170"/>
        <w:gridCol w:w="990"/>
        <w:gridCol w:w="720"/>
        <w:gridCol w:w="990"/>
        <w:tblGridChange w:id="376">
          <w:tblGrid>
            <w:gridCol w:w="4590"/>
            <w:gridCol w:w="990"/>
            <w:gridCol w:w="1170"/>
            <w:gridCol w:w="990"/>
            <w:gridCol w:w="720"/>
            <w:gridCol w:w="990"/>
          </w:tblGrid>
        </w:tblGridChange>
      </w:tblGrid>
      <w:tr w:rsidR="00565E9E">
        <w:tblPrEx>
          <w:tblCellMar>
            <w:top w:w="0" w:type="dxa"/>
            <w:bottom w:w="0" w:type="dxa"/>
          </w:tblCellMar>
        </w:tblPrEx>
        <w:trPr>
          <w:cantSplit/>
          <w:trHeight w:val="863"/>
        </w:trPr>
        <w:tc>
          <w:tcPr>
            <w:tcW w:w="4590" w:type="dxa"/>
            <w:tcBorders>
              <w:bottom w:val="single" w:sz="4" w:space="0" w:color="auto"/>
            </w:tcBorders>
            <w:shd w:val="pct30" w:color="auto" w:fill="auto"/>
          </w:tcPr>
          <w:p w:rsidR="00565E9E" w:rsidRDefault="00565E9E">
            <w:pPr>
              <w:pStyle w:val="BodyText"/>
              <w:spacing w:before="60" w:after="60"/>
              <w:rPr>
                <w:sz w:val="18"/>
              </w:rPr>
            </w:pPr>
            <w:r>
              <w:rPr>
                <w:sz w:val="18"/>
                <w:shd w:val="clear" w:color="auto" w:fill="FFFFFF"/>
              </w:rPr>
              <w:t>T38</w:t>
            </w:r>
          </w:p>
          <w:p w:rsidR="00565E9E" w:rsidRDefault="00565E9E">
            <w:pPr>
              <w:spacing w:before="60" w:after="60"/>
              <w:rPr>
                <w:rFonts w:ascii="Arial" w:hAnsi="Arial"/>
                <w:sz w:val="18"/>
                <w:shd w:val="clear" w:color="auto" w:fill="FFFFFF"/>
              </w:rPr>
            </w:pPr>
          </w:p>
          <w:p w:rsidR="00565E9E" w:rsidRDefault="00565E9E">
            <w:pPr>
              <w:spacing w:before="60" w:after="60"/>
              <w:rPr>
                <w:rFonts w:ascii="Arial" w:hAnsi="Arial"/>
                <w:sz w:val="18"/>
              </w:rPr>
            </w:pPr>
            <w:r>
              <w:rPr>
                <w:rFonts w:ascii="Arial" w:hAnsi="Arial"/>
                <w:sz w:val="18"/>
              </w:rPr>
              <w:t xml:space="preserve">Rate </w:t>
            </w:r>
            <w:r>
              <w:rPr>
                <w:rFonts w:ascii="Arial" w:hAnsi="Arial"/>
                <w:b/>
                <w:sz w:val="18"/>
              </w:rPr>
              <w:t xml:space="preserve">your </w:t>
            </w:r>
            <w:r>
              <w:rPr>
                <w:rFonts w:ascii="Arial" w:hAnsi="Arial"/>
                <w:sz w:val="18"/>
              </w:rPr>
              <w:t xml:space="preserve">access to the following items while </w:t>
            </w:r>
            <w:r>
              <w:rPr>
                <w:rFonts w:ascii="Arial" w:hAnsi="Arial"/>
                <w:b/>
                <w:sz w:val="18"/>
              </w:rPr>
              <w:t>outside of school</w:t>
            </w:r>
            <w:r>
              <w:rPr>
                <w:rFonts w:ascii="Arial" w:hAnsi="Arial"/>
                <w:sz w:val="18"/>
              </w:rPr>
              <w:t xml:space="preserve">: </w:t>
            </w:r>
          </w:p>
          <w:p w:rsidR="00565E9E" w:rsidRDefault="00565E9E">
            <w:pPr>
              <w:spacing w:before="60" w:after="60"/>
              <w:rPr>
                <w:rFonts w:ascii="Arial" w:hAnsi="Arial"/>
                <w:b/>
                <w:sz w:val="18"/>
              </w:rPr>
            </w:pPr>
          </w:p>
          <w:p w:rsidR="00565E9E" w:rsidRDefault="00565E9E">
            <w:pPr>
              <w:spacing w:before="60" w:after="60"/>
              <w:rPr>
                <w:rFonts w:ascii="Arial" w:hAnsi="Arial"/>
                <w:b/>
                <w:sz w:val="18"/>
              </w:rPr>
            </w:pPr>
            <w:r>
              <w:rPr>
                <w:rFonts w:ascii="Arial" w:hAnsi="Arial"/>
                <w:sz w:val="18"/>
              </w:rPr>
              <w:t xml:space="preserve">By </w:t>
            </w:r>
            <w:r>
              <w:rPr>
                <w:rFonts w:ascii="Arial" w:hAnsi="Arial"/>
                <w:b/>
                <w:sz w:val="18"/>
              </w:rPr>
              <w:t>relatively new</w:t>
            </w:r>
            <w:r>
              <w:rPr>
                <w:rFonts w:ascii="Arial" w:hAnsi="Arial"/>
                <w:sz w:val="18"/>
              </w:rPr>
              <w:t xml:space="preserve"> computer, we mean computers that are</w:t>
            </w:r>
            <w:r>
              <w:rPr>
                <w:rFonts w:ascii="Arial" w:hAnsi="Arial"/>
                <w:b/>
                <w:sz w:val="18"/>
              </w:rPr>
              <w:t>:</w:t>
            </w:r>
          </w:p>
          <w:p w:rsidR="00565E9E" w:rsidRDefault="00565E9E">
            <w:pPr>
              <w:numPr>
                <w:ilvl w:val="0"/>
                <w:numId w:val="23"/>
                <w:numberingChange w:id="377" w:author="Kirk Vandersall" w:date="2005-03-16T10:59:00Z" w:original=""/>
              </w:numPr>
              <w:tabs>
                <w:tab w:val="clear" w:pos="720"/>
                <w:tab w:val="num" w:pos="0"/>
              </w:tabs>
              <w:spacing w:before="60" w:after="60"/>
              <w:ind w:left="0" w:firstLine="0"/>
              <w:rPr>
                <w:rFonts w:ascii="Arial" w:hAnsi="Arial"/>
                <w:sz w:val="18"/>
              </w:rPr>
            </w:pPr>
            <w:r>
              <w:rPr>
                <w:rFonts w:ascii="Arial" w:hAnsi="Arial"/>
                <w:sz w:val="18"/>
              </w:rPr>
              <w:t>Less than 4 years old</w:t>
            </w:r>
          </w:p>
          <w:p w:rsidR="00565E9E" w:rsidRDefault="00565E9E">
            <w:pPr>
              <w:numPr>
                <w:ilvl w:val="0"/>
                <w:numId w:val="22"/>
                <w:numberingChange w:id="378" w:author="Kirk Vandersall" w:date="2005-03-16T10:59:00Z" w:original=""/>
              </w:numPr>
              <w:spacing w:before="60" w:after="60"/>
              <w:ind w:left="0" w:firstLine="0"/>
              <w:rPr>
                <w:rFonts w:ascii="Arial" w:hAnsi="Arial"/>
                <w:sz w:val="18"/>
              </w:rPr>
            </w:pPr>
            <w:r>
              <w:rPr>
                <w:rFonts w:ascii="Arial" w:hAnsi="Arial"/>
                <w:sz w:val="18"/>
              </w:rPr>
              <w:t xml:space="preserve">Run </w:t>
            </w:r>
            <w:smartTag w:uri="urn:schemas-microsoft-com:office:smarttags" w:element="stockticker">
              <w:r>
                <w:rPr>
                  <w:rFonts w:ascii="Arial" w:hAnsi="Arial"/>
                  <w:sz w:val="18"/>
                </w:rPr>
                <w:t>MAC</w:t>
              </w:r>
            </w:smartTag>
            <w:r>
              <w:rPr>
                <w:rFonts w:ascii="Arial" w:hAnsi="Arial"/>
                <w:sz w:val="18"/>
              </w:rPr>
              <w:t xml:space="preserve"> OS 9 or above, or Win 98/Windows </w:t>
            </w:r>
          </w:p>
          <w:p w:rsidR="00565E9E" w:rsidRDefault="00565E9E">
            <w:pPr>
              <w:numPr>
                <w:ilvl w:val="0"/>
                <w:numId w:val="22"/>
                <w:numberingChange w:id="379" w:author="Kirk Vandersall" w:date="2005-03-16T10:59:00Z" w:original=""/>
              </w:numPr>
              <w:spacing w:before="60" w:after="60"/>
              <w:ind w:left="0" w:firstLine="0"/>
              <w:rPr>
                <w:rFonts w:ascii="Arial" w:hAnsi="Arial"/>
                <w:sz w:val="18"/>
              </w:rPr>
            </w:pPr>
            <w:r>
              <w:rPr>
                <w:rFonts w:ascii="Arial" w:hAnsi="Arial"/>
                <w:sz w:val="18"/>
              </w:rPr>
              <w:t>2000/Windows XP or above</w:t>
            </w:r>
          </w:p>
          <w:p w:rsidR="00565E9E" w:rsidRDefault="00565E9E">
            <w:pPr>
              <w:numPr>
                <w:ilvl w:val="0"/>
                <w:numId w:val="22"/>
                <w:numberingChange w:id="380" w:author="Kirk Vandersall" w:date="2005-03-16T10:59:00Z" w:original=""/>
              </w:numPr>
              <w:spacing w:before="60" w:after="60"/>
              <w:ind w:left="0" w:firstLine="0"/>
              <w:rPr>
                <w:rFonts w:ascii="Arial" w:hAnsi="Arial"/>
                <w:sz w:val="18"/>
              </w:rPr>
            </w:pPr>
            <w:r>
              <w:rPr>
                <w:rFonts w:ascii="Arial" w:hAnsi="Arial"/>
                <w:sz w:val="18"/>
              </w:rPr>
              <w:t xml:space="preserve">Have 128 MN </w:t>
            </w:r>
            <w:smartTag w:uri="urn:schemas-microsoft-com:office:smarttags" w:element="stockticker">
              <w:r>
                <w:rPr>
                  <w:rFonts w:ascii="Arial" w:hAnsi="Arial"/>
                  <w:sz w:val="18"/>
                </w:rPr>
                <w:t>RAM</w:t>
              </w:r>
            </w:smartTag>
            <w:r>
              <w:rPr>
                <w:rFonts w:ascii="Arial" w:hAnsi="Arial"/>
                <w:sz w:val="18"/>
              </w:rPr>
              <w:t xml:space="preserve"> or above</w:t>
            </w:r>
          </w:p>
          <w:p w:rsidR="00565E9E" w:rsidRDefault="00565E9E">
            <w:pPr>
              <w:spacing w:before="60" w:after="60"/>
              <w:rPr>
                <w:rFonts w:ascii="Arial" w:hAnsi="Arial"/>
                <w:b/>
                <w:sz w:val="18"/>
              </w:rPr>
            </w:pPr>
          </w:p>
        </w:tc>
        <w:tc>
          <w:tcPr>
            <w:tcW w:w="990" w:type="dxa"/>
            <w:tcBorders>
              <w:bottom w:val="single" w:sz="4" w:space="0" w:color="auto"/>
            </w:tcBorders>
            <w:shd w:val="pct30" w:color="auto" w:fill="auto"/>
          </w:tcPr>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r>
              <w:rPr>
                <w:rFonts w:ascii="Arial" w:hAnsi="Arial"/>
                <w:sz w:val="18"/>
              </w:rPr>
              <w:t>Non-Existent</w:t>
            </w:r>
          </w:p>
        </w:tc>
        <w:tc>
          <w:tcPr>
            <w:tcW w:w="1170" w:type="dxa"/>
            <w:tcBorders>
              <w:bottom w:val="single" w:sz="4" w:space="0" w:color="auto"/>
            </w:tcBorders>
            <w:shd w:val="pct30" w:color="auto" w:fill="auto"/>
          </w:tcPr>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r>
              <w:rPr>
                <w:rFonts w:ascii="Arial" w:hAnsi="Arial"/>
                <w:sz w:val="18"/>
              </w:rPr>
              <w:t>Very Poor/Barely Adequate</w:t>
            </w:r>
          </w:p>
        </w:tc>
        <w:tc>
          <w:tcPr>
            <w:tcW w:w="990" w:type="dxa"/>
            <w:tcBorders>
              <w:bottom w:val="single" w:sz="4" w:space="0" w:color="auto"/>
            </w:tcBorders>
            <w:shd w:val="pct30" w:color="auto" w:fill="auto"/>
          </w:tcPr>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r>
              <w:rPr>
                <w:rFonts w:ascii="Arial" w:hAnsi="Arial"/>
                <w:sz w:val="18"/>
              </w:rPr>
              <w:t>Adequate or Pretty Good</w:t>
            </w:r>
          </w:p>
        </w:tc>
        <w:tc>
          <w:tcPr>
            <w:tcW w:w="720" w:type="dxa"/>
            <w:tcBorders>
              <w:bottom w:val="single" w:sz="4" w:space="0" w:color="auto"/>
            </w:tcBorders>
            <w:shd w:val="pct30" w:color="auto" w:fill="auto"/>
          </w:tcPr>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r>
              <w:rPr>
                <w:rFonts w:ascii="Arial" w:hAnsi="Arial"/>
                <w:sz w:val="18"/>
              </w:rPr>
              <w:t>Good</w:t>
            </w:r>
          </w:p>
        </w:tc>
        <w:tc>
          <w:tcPr>
            <w:tcW w:w="990" w:type="dxa"/>
            <w:tcBorders>
              <w:bottom w:val="single" w:sz="4" w:space="0" w:color="auto"/>
            </w:tcBorders>
            <w:shd w:val="pct30" w:color="auto" w:fill="auto"/>
          </w:tcPr>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p>
          <w:p w:rsidR="00565E9E" w:rsidRDefault="00565E9E">
            <w:pPr>
              <w:spacing w:before="60" w:after="60"/>
              <w:jc w:val="center"/>
              <w:rPr>
                <w:rFonts w:ascii="Arial" w:hAnsi="Arial"/>
                <w:sz w:val="18"/>
              </w:rPr>
            </w:pPr>
            <w:r>
              <w:rPr>
                <w:rFonts w:ascii="Arial" w:hAnsi="Arial"/>
                <w:sz w:val="18"/>
              </w:rPr>
              <w:t>Excellent</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81"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82" w:author="Casey Smith" w:date="2010-11-21T14:45:00Z">
            <w:trPr>
              <w:cantSplit/>
            </w:trPr>
          </w:trPrChange>
        </w:trPr>
        <w:tc>
          <w:tcPr>
            <w:tcW w:w="4590" w:type="dxa"/>
            <w:tcBorders>
              <w:bottom w:val="single" w:sz="4" w:space="0" w:color="auto"/>
            </w:tcBorders>
            <w:shd w:val="clear" w:color="auto" w:fill="D9D9D9"/>
            <w:tcPrChange w:id="383" w:author="Casey Smith" w:date="2010-11-21T14:45:00Z">
              <w:tcPr>
                <w:tcW w:w="4590" w:type="dxa"/>
                <w:tcBorders>
                  <w:bottom w:val="single" w:sz="4" w:space="0" w:color="auto"/>
                </w:tcBorders>
                <w:shd w:val="clear" w:color="auto" w:fill="D9D9D9"/>
              </w:tcPr>
            </w:tcPrChange>
          </w:tcPr>
          <w:p w:rsidR="00565E9E" w:rsidRDefault="00565E9E">
            <w:pPr>
              <w:spacing w:before="60" w:after="60"/>
              <w:rPr>
                <w:rFonts w:ascii="Arial" w:hAnsi="Arial"/>
                <w:b/>
                <w:sz w:val="18"/>
              </w:rPr>
            </w:pPr>
            <w:r>
              <w:rPr>
                <w:rFonts w:ascii="Arial" w:hAnsi="Arial"/>
                <w:sz w:val="18"/>
              </w:rPr>
              <w:t>a. A relatively new computer</w:t>
            </w:r>
          </w:p>
        </w:tc>
        <w:tc>
          <w:tcPr>
            <w:tcW w:w="990" w:type="dxa"/>
            <w:tcBorders>
              <w:bottom w:val="single" w:sz="4" w:space="0" w:color="auto"/>
            </w:tcBorders>
            <w:shd w:val="clear" w:color="auto" w:fill="D9D9D9"/>
            <w:vAlign w:val="center"/>
            <w:tcPrChange w:id="384"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1170" w:type="dxa"/>
            <w:tcBorders>
              <w:bottom w:val="single" w:sz="4" w:space="0" w:color="auto"/>
            </w:tcBorders>
            <w:shd w:val="clear" w:color="auto" w:fill="D9D9D9"/>
            <w:vAlign w:val="center"/>
            <w:tcPrChange w:id="385" w:author="Casey Smith" w:date="2010-11-21T14:45:00Z">
              <w:tcPr>
                <w:tcW w:w="117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D9D9D9"/>
            <w:vAlign w:val="center"/>
            <w:tcPrChange w:id="386"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720" w:type="dxa"/>
            <w:tcBorders>
              <w:bottom w:val="single" w:sz="4" w:space="0" w:color="auto"/>
            </w:tcBorders>
            <w:shd w:val="clear" w:color="auto" w:fill="D9D9D9"/>
            <w:vAlign w:val="center"/>
            <w:tcPrChange w:id="387" w:author="Casey Smith" w:date="2010-11-21T14:45:00Z">
              <w:tcPr>
                <w:tcW w:w="72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FFFF00"/>
            <w:vAlign w:val="center"/>
            <w:tcPrChange w:id="388"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89"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90" w:author="Casey Smith" w:date="2010-11-21T14:45:00Z">
            <w:trPr>
              <w:cantSplit/>
            </w:trPr>
          </w:trPrChange>
        </w:trPr>
        <w:tc>
          <w:tcPr>
            <w:tcW w:w="4590" w:type="dxa"/>
            <w:tcBorders>
              <w:bottom w:val="single" w:sz="4" w:space="0" w:color="auto"/>
            </w:tcBorders>
            <w:shd w:val="clear" w:color="auto" w:fill="FFFFFF"/>
            <w:tcPrChange w:id="391" w:author="Casey Smith" w:date="2010-11-21T14:45:00Z">
              <w:tcPr>
                <w:tcW w:w="4590" w:type="dxa"/>
                <w:tcBorders>
                  <w:bottom w:val="single" w:sz="4" w:space="0" w:color="auto"/>
                </w:tcBorders>
                <w:shd w:val="clear" w:color="auto" w:fill="FFFFFF"/>
              </w:tcPr>
            </w:tcPrChange>
          </w:tcPr>
          <w:p w:rsidR="00565E9E" w:rsidRDefault="00565E9E">
            <w:pPr>
              <w:spacing w:before="60" w:after="60"/>
              <w:rPr>
                <w:rFonts w:ascii="Arial" w:hAnsi="Arial"/>
                <w:b/>
                <w:sz w:val="18"/>
              </w:rPr>
            </w:pPr>
            <w:r>
              <w:rPr>
                <w:rFonts w:ascii="Arial" w:hAnsi="Arial"/>
                <w:sz w:val="18"/>
              </w:rPr>
              <w:t>b. Internet access</w:t>
            </w:r>
          </w:p>
        </w:tc>
        <w:tc>
          <w:tcPr>
            <w:tcW w:w="990" w:type="dxa"/>
            <w:tcBorders>
              <w:bottom w:val="single" w:sz="4" w:space="0" w:color="auto"/>
            </w:tcBorders>
            <w:shd w:val="clear" w:color="auto" w:fill="FFFFFF"/>
            <w:vAlign w:val="center"/>
            <w:tcPrChange w:id="392"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1170" w:type="dxa"/>
            <w:tcBorders>
              <w:bottom w:val="single" w:sz="4" w:space="0" w:color="auto"/>
            </w:tcBorders>
            <w:shd w:val="clear" w:color="auto" w:fill="FFFFFF"/>
            <w:vAlign w:val="center"/>
            <w:tcPrChange w:id="393" w:author="Casey Smith" w:date="2010-11-21T14:45:00Z">
              <w:tcPr>
                <w:tcW w:w="117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FFFFFF"/>
            <w:vAlign w:val="center"/>
            <w:tcPrChange w:id="394"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720" w:type="dxa"/>
            <w:tcBorders>
              <w:bottom w:val="single" w:sz="4" w:space="0" w:color="auto"/>
            </w:tcBorders>
            <w:shd w:val="clear" w:color="auto" w:fill="FFFFFF"/>
            <w:vAlign w:val="center"/>
            <w:tcPrChange w:id="395" w:author="Casey Smith" w:date="2010-11-21T14:45:00Z">
              <w:tcPr>
                <w:tcW w:w="72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FFFF00"/>
            <w:vAlign w:val="center"/>
            <w:tcPrChange w:id="396"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397"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398" w:author="Casey Smith" w:date="2010-11-21T14:45:00Z">
            <w:trPr>
              <w:cantSplit/>
            </w:trPr>
          </w:trPrChange>
        </w:trPr>
        <w:tc>
          <w:tcPr>
            <w:tcW w:w="4590" w:type="dxa"/>
            <w:tcBorders>
              <w:bottom w:val="single" w:sz="4" w:space="0" w:color="auto"/>
            </w:tcBorders>
            <w:shd w:val="clear" w:color="auto" w:fill="D9D9D9"/>
            <w:tcPrChange w:id="399" w:author="Casey Smith" w:date="2010-11-21T14:45:00Z">
              <w:tcPr>
                <w:tcW w:w="4590" w:type="dxa"/>
                <w:tcBorders>
                  <w:bottom w:val="single" w:sz="4" w:space="0" w:color="auto"/>
                </w:tcBorders>
                <w:shd w:val="clear" w:color="auto" w:fill="D9D9D9"/>
              </w:tcPr>
            </w:tcPrChange>
          </w:tcPr>
          <w:p w:rsidR="00565E9E" w:rsidRDefault="00565E9E">
            <w:pPr>
              <w:spacing w:before="60" w:after="60"/>
              <w:rPr>
                <w:rFonts w:ascii="Arial" w:hAnsi="Arial"/>
                <w:b/>
                <w:sz w:val="18"/>
              </w:rPr>
            </w:pPr>
            <w:r>
              <w:rPr>
                <w:rFonts w:ascii="Arial" w:hAnsi="Arial"/>
                <w:sz w:val="18"/>
              </w:rPr>
              <w:t>c. High-speed Internet access (</w:t>
            </w:r>
            <w:smartTag w:uri="urn:schemas-microsoft-com:office:smarttags" w:element="stockticker">
              <w:r>
                <w:rPr>
                  <w:rFonts w:ascii="Arial" w:hAnsi="Arial"/>
                  <w:sz w:val="18"/>
                </w:rPr>
                <w:t>DSL</w:t>
              </w:r>
            </w:smartTag>
            <w:r>
              <w:rPr>
                <w:rFonts w:ascii="Arial" w:hAnsi="Arial"/>
                <w:sz w:val="18"/>
              </w:rPr>
              <w:t xml:space="preserve"> or cable)</w:t>
            </w:r>
          </w:p>
        </w:tc>
        <w:tc>
          <w:tcPr>
            <w:tcW w:w="990" w:type="dxa"/>
            <w:tcBorders>
              <w:bottom w:val="single" w:sz="4" w:space="0" w:color="auto"/>
            </w:tcBorders>
            <w:shd w:val="clear" w:color="auto" w:fill="D9D9D9"/>
            <w:vAlign w:val="center"/>
            <w:tcPrChange w:id="400"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1170" w:type="dxa"/>
            <w:tcBorders>
              <w:bottom w:val="single" w:sz="4" w:space="0" w:color="auto"/>
            </w:tcBorders>
            <w:shd w:val="clear" w:color="auto" w:fill="D9D9D9"/>
            <w:vAlign w:val="center"/>
            <w:tcPrChange w:id="401" w:author="Casey Smith" w:date="2010-11-21T14:45:00Z">
              <w:tcPr>
                <w:tcW w:w="117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D9D9D9"/>
            <w:vAlign w:val="center"/>
            <w:tcPrChange w:id="402"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720" w:type="dxa"/>
            <w:tcBorders>
              <w:bottom w:val="single" w:sz="4" w:space="0" w:color="auto"/>
            </w:tcBorders>
            <w:shd w:val="clear" w:color="auto" w:fill="D9D9D9"/>
            <w:vAlign w:val="center"/>
            <w:tcPrChange w:id="403" w:author="Casey Smith" w:date="2010-11-21T14:45:00Z">
              <w:tcPr>
                <w:tcW w:w="72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FFFF00"/>
            <w:vAlign w:val="center"/>
            <w:tcPrChange w:id="404"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05"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06" w:author="Casey Smith" w:date="2010-11-21T14:45:00Z">
            <w:trPr>
              <w:cantSplit/>
            </w:trPr>
          </w:trPrChange>
        </w:trPr>
        <w:tc>
          <w:tcPr>
            <w:tcW w:w="4590" w:type="dxa"/>
            <w:tcBorders>
              <w:bottom w:val="single" w:sz="4" w:space="0" w:color="auto"/>
            </w:tcBorders>
            <w:shd w:val="clear" w:color="auto" w:fill="FFFFFF"/>
            <w:tcPrChange w:id="407" w:author="Casey Smith" w:date="2010-11-21T14:45:00Z">
              <w:tcPr>
                <w:tcW w:w="4590" w:type="dxa"/>
                <w:tcBorders>
                  <w:bottom w:val="single" w:sz="4" w:space="0" w:color="auto"/>
                </w:tcBorders>
                <w:shd w:val="clear" w:color="auto" w:fill="FFFFFF"/>
              </w:tcPr>
            </w:tcPrChange>
          </w:tcPr>
          <w:p w:rsidR="00565E9E" w:rsidRDefault="00565E9E">
            <w:pPr>
              <w:spacing w:before="60" w:after="60"/>
              <w:rPr>
                <w:rFonts w:ascii="Arial" w:hAnsi="Arial"/>
                <w:b/>
                <w:sz w:val="18"/>
              </w:rPr>
            </w:pPr>
            <w:r>
              <w:rPr>
                <w:rFonts w:ascii="Arial" w:hAnsi="Arial"/>
                <w:sz w:val="18"/>
              </w:rPr>
              <w:t>d. Access to school servers</w:t>
            </w:r>
          </w:p>
        </w:tc>
        <w:tc>
          <w:tcPr>
            <w:tcW w:w="990" w:type="dxa"/>
            <w:tcBorders>
              <w:bottom w:val="single" w:sz="4" w:space="0" w:color="auto"/>
            </w:tcBorders>
            <w:shd w:val="clear" w:color="auto" w:fill="FFFFFF"/>
            <w:vAlign w:val="center"/>
            <w:tcPrChange w:id="408"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1170" w:type="dxa"/>
            <w:tcBorders>
              <w:bottom w:val="single" w:sz="4" w:space="0" w:color="auto"/>
            </w:tcBorders>
            <w:shd w:val="clear" w:color="auto" w:fill="FFFFFF"/>
            <w:vAlign w:val="center"/>
            <w:tcPrChange w:id="409" w:author="Casey Smith" w:date="2010-11-21T14:45:00Z">
              <w:tcPr>
                <w:tcW w:w="117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FFFF00"/>
            <w:vAlign w:val="center"/>
            <w:tcPrChange w:id="410"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720" w:type="dxa"/>
            <w:tcBorders>
              <w:bottom w:val="single" w:sz="4" w:space="0" w:color="auto"/>
            </w:tcBorders>
            <w:shd w:val="clear" w:color="auto" w:fill="FFFFFF"/>
            <w:vAlign w:val="center"/>
            <w:tcPrChange w:id="411" w:author="Casey Smith" w:date="2010-11-21T14:45:00Z">
              <w:tcPr>
                <w:tcW w:w="72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shd w:val="clear" w:color="auto" w:fill="FFFFFF"/>
            <w:vAlign w:val="center"/>
            <w:tcPrChange w:id="412"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13"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14" w:author="Casey Smith" w:date="2010-11-21T14:45:00Z">
            <w:trPr>
              <w:cantSplit/>
            </w:trPr>
          </w:trPrChange>
        </w:trPr>
        <w:tc>
          <w:tcPr>
            <w:tcW w:w="4590" w:type="dxa"/>
            <w:shd w:val="clear" w:color="auto" w:fill="D9D9D9"/>
            <w:tcPrChange w:id="415" w:author="Casey Smith" w:date="2010-11-21T14:45:00Z">
              <w:tcPr>
                <w:tcW w:w="4590" w:type="dxa"/>
                <w:shd w:val="clear" w:color="auto" w:fill="D9D9D9"/>
              </w:tcPr>
            </w:tcPrChange>
          </w:tcPr>
          <w:p w:rsidR="00565E9E" w:rsidRDefault="00565E9E">
            <w:pPr>
              <w:spacing w:before="60" w:after="60"/>
              <w:rPr>
                <w:rFonts w:ascii="Arial" w:hAnsi="Arial"/>
                <w:b/>
                <w:sz w:val="18"/>
              </w:rPr>
            </w:pPr>
            <w:r>
              <w:rPr>
                <w:rFonts w:ascii="Arial" w:hAnsi="Arial"/>
                <w:sz w:val="18"/>
              </w:rPr>
              <w:t>e. Software, appropriate to my content area and the age of my students, that I want to use with my class(</w:t>
            </w:r>
            <w:proofErr w:type="spellStart"/>
            <w:r>
              <w:rPr>
                <w:rFonts w:ascii="Arial" w:hAnsi="Arial"/>
                <w:sz w:val="18"/>
              </w:rPr>
              <w:t>es</w:t>
            </w:r>
            <w:proofErr w:type="spellEnd"/>
            <w:r>
              <w:rPr>
                <w:rFonts w:ascii="Arial" w:hAnsi="Arial"/>
                <w:sz w:val="18"/>
              </w:rPr>
              <w:t>)</w:t>
            </w:r>
          </w:p>
        </w:tc>
        <w:tc>
          <w:tcPr>
            <w:tcW w:w="990" w:type="dxa"/>
            <w:shd w:val="clear" w:color="auto" w:fill="D9D9D9"/>
            <w:vAlign w:val="center"/>
            <w:tcPrChange w:id="416" w:author="Casey Smith" w:date="2010-11-21T14:45:00Z">
              <w:tcPr>
                <w:tcW w:w="990" w:type="dxa"/>
                <w:shd w:val="clear" w:color="auto" w:fill="D9D9D9"/>
                <w:vAlign w:val="center"/>
              </w:tcPr>
            </w:tcPrChange>
          </w:tcPr>
          <w:p w:rsidR="00565E9E" w:rsidRDefault="00565E9E">
            <w:pPr>
              <w:spacing w:before="60" w:after="60"/>
              <w:jc w:val="center"/>
            </w:pPr>
            <w:r>
              <w:rPr>
                <w:rFonts w:ascii="Arial" w:hAnsi="Arial"/>
                <w:sz w:val="18"/>
              </w:rPr>
              <w:t>O</w:t>
            </w:r>
          </w:p>
        </w:tc>
        <w:tc>
          <w:tcPr>
            <w:tcW w:w="1170" w:type="dxa"/>
            <w:shd w:val="clear" w:color="auto" w:fill="FFFF00"/>
            <w:vAlign w:val="center"/>
            <w:tcPrChange w:id="417" w:author="Casey Smith" w:date="2010-11-21T14:45:00Z">
              <w:tcPr>
                <w:tcW w:w="1170" w:type="dxa"/>
                <w:shd w:val="clear" w:color="auto" w:fill="D9D9D9"/>
                <w:vAlign w:val="center"/>
              </w:tcPr>
            </w:tcPrChange>
          </w:tcPr>
          <w:p w:rsidR="00565E9E" w:rsidRDefault="00565E9E">
            <w:pPr>
              <w:spacing w:before="60" w:after="60"/>
              <w:jc w:val="center"/>
            </w:pPr>
            <w:r>
              <w:rPr>
                <w:rFonts w:ascii="Arial" w:hAnsi="Arial"/>
                <w:sz w:val="18"/>
              </w:rPr>
              <w:t>O</w:t>
            </w:r>
          </w:p>
        </w:tc>
        <w:tc>
          <w:tcPr>
            <w:tcW w:w="990" w:type="dxa"/>
            <w:shd w:val="clear" w:color="auto" w:fill="D9D9D9"/>
            <w:vAlign w:val="center"/>
            <w:tcPrChange w:id="418" w:author="Casey Smith" w:date="2010-11-21T14:45:00Z">
              <w:tcPr>
                <w:tcW w:w="990" w:type="dxa"/>
                <w:shd w:val="clear" w:color="auto" w:fill="D9D9D9"/>
                <w:vAlign w:val="center"/>
              </w:tcPr>
            </w:tcPrChange>
          </w:tcPr>
          <w:p w:rsidR="00565E9E" w:rsidRDefault="00565E9E">
            <w:pPr>
              <w:spacing w:before="60" w:after="60"/>
              <w:jc w:val="center"/>
            </w:pPr>
            <w:r>
              <w:rPr>
                <w:rFonts w:ascii="Arial" w:hAnsi="Arial"/>
                <w:sz w:val="18"/>
              </w:rPr>
              <w:t>O</w:t>
            </w:r>
          </w:p>
        </w:tc>
        <w:tc>
          <w:tcPr>
            <w:tcW w:w="720" w:type="dxa"/>
            <w:shd w:val="clear" w:color="auto" w:fill="D9D9D9"/>
            <w:vAlign w:val="center"/>
            <w:tcPrChange w:id="419" w:author="Casey Smith" w:date="2010-11-21T14:45:00Z">
              <w:tcPr>
                <w:tcW w:w="720" w:type="dxa"/>
                <w:shd w:val="clear" w:color="auto" w:fill="D9D9D9"/>
                <w:vAlign w:val="center"/>
              </w:tcPr>
            </w:tcPrChange>
          </w:tcPr>
          <w:p w:rsidR="00565E9E" w:rsidRDefault="00565E9E">
            <w:pPr>
              <w:spacing w:before="60" w:after="60"/>
              <w:jc w:val="center"/>
            </w:pPr>
            <w:r>
              <w:rPr>
                <w:rFonts w:ascii="Arial" w:hAnsi="Arial"/>
                <w:sz w:val="18"/>
              </w:rPr>
              <w:t>O</w:t>
            </w:r>
          </w:p>
        </w:tc>
        <w:tc>
          <w:tcPr>
            <w:tcW w:w="990" w:type="dxa"/>
            <w:shd w:val="clear" w:color="auto" w:fill="D9D9D9"/>
            <w:vAlign w:val="center"/>
            <w:tcPrChange w:id="420" w:author="Casey Smith" w:date="2010-11-21T14:45:00Z">
              <w:tcPr>
                <w:tcW w:w="990" w:type="dxa"/>
                <w:shd w:val="clear" w:color="auto" w:fill="D9D9D9"/>
                <w:vAlign w:val="center"/>
              </w:tcPr>
            </w:tcPrChange>
          </w:tcPr>
          <w:p w:rsidR="00565E9E" w:rsidRDefault="00565E9E">
            <w:pPr>
              <w:spacing w:before="60" w:after="60"/>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21"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22" w:author="Casey Smith" w:date="2010-11-21T14:45:00Z">
            <w:trPr>
              <w:cantSplit/>
            </w:trPr>
          </w:trPrChange>
        </w:trPr>
        <w:tc>
          <w:tcPr>
            <w:tcW w:w="4590" w:type="dxa"/>
            <w:tcBorders>
              <w:bottom w:val="single" w:sz="4" w:space="0" w:color="auto"/>
            </w:tcBorders>
            <w:tcPrChange w:id="423" w:author="Casey Smith" w:date="2010-11-21T14:45:00Z">
              <w:tcPr>
                <w:tcW w:w="4590" w:type="dxa"/>
                <w:tcBorders>
                  <w:bottom w:val="single" w:sz="4" w:space="0" w:color="auto"/>
                </w:tcBorders>
              </w:tcPr>
            </w:tcPrChange>
          </w:tcPr>
          <w:p w:rsidR="00565E9E" w:rsidRDefault="00565E9E">
            <w:pPr>
              <w:spacing w:before="60" w:after="60"/>
              <w:rPr>
                <w:rFonts w:ascii="Arial" w:hAnsi="Arial"/>
                <w:sz w:val="18"/>
              </w:rPr>
            </w:pPr>
            <w:r>
              <w:rPr>
                <w:rFonts w:ascii="Arial" w:hAnsi="Arial"/>
                <w:sz w:val="18"/>
              </w:rPr>
              <w:t xml:space="preserve">f. Technology tools for my own productivity (e.g., electronic </w:t>
            </w:r>
            <w:proofErr w:type="spellStart"/>
            <w:r>
              <w:rPr>
                <w:rFonts w:ascii="Arial" w:hAnsi="Arial"/>
                <w:sz w:val="18"/>
              </w:rPr>
              <w:t>gradebooks</w:t>
            </w:r>
            <w:proofErr w:type="spellEnd"/>
            <w:r>
              <w:rPr>
                <w:rFonts w:ascii="Arial" w:hAnsi="Arial"/>
                <w:sz w:val="18"/>
              </w:rPr>
              <w:t>, word processing, presentation software)</w:t>
            </w:r>
          </w:p>
        </w:tc>
        <w:tc>
          <w:tcPr>
            <w:tcW w:w="990" w:type="dxa"/>
            <w:tcBorders>
              <w:bottom w:val="single" w:sz="4" w:space="0" w:color="auto"/>
            </w:tcBorders>
            <w:vAlign w:val="center"/>
            <w:tcPrChange w:id="424" w:author="Casey Smith" w:date="2010-11-21T14:45:00Z">
              <w:tcPr>
                <w:tcW w:w="990" w:type="dxa"/>
                <w:tcBorders>
                  <w:bottom w:val="single" w:sz="4" w:space="0" w:color="auto"/>
                </w:tcBorders>
                <w:vAlign w:val="center"/>
              </w:tcPr>
            </w:tcPrChange>
          </w:tcPr>
          <w:p w:rsidR="00565E9E" w:rsidRDefault="00565E9E">
            <w:pPr>
              <w:spacing w:before="60" w:after="60"/>
              <w:jc w:val="center"/>
            </w:pPr>
            <w:r>
              <w:rPr>
                <w:rFonts w:ascii="Arial" w:hAnsi="Arial"/>
                <w:sz w:val="18"/>
              </w:rPr>
              <w:t>O</w:t>
            </w:r>
          </w:p>
        </w:tc>
        <w:tc>
          <w:tcPr>
            <w:tcW w:w="1170" w:type="dxa"/>
            <w:tcBorders>
              <w:bottom w:val="single" w:sz="4" w:space="0" w:color="auto"/>
            </w:tcBorders>
            <w:vAlign w:val="center"/>
            <w:tcPrChange w:id="425" w:author="Casey Smith" w:date="2010-11-21T14:45:00Z">
              <w:tcPr>
                <w:tcW w:w="1170" w:type="dxa"/>
                <w:tcBorders>
                  <w:bottom w:val="single" w:sz="4" w:space="0" w:color="auto"/>
                </w:tcBorders>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vAlign w:val="center"/>
            <w:tcPrChange w:id="426" w:author="Casey Smith" w:date="2010-11-21T14:45:00Z">
              <w:tcPr>
                <w:tcW w:w="990" w:type="dxa"/>
                <w:tcBorders>
                  <w:bottom w:val="single" w:sz="4" w:space="0" w:color="auto"/>
                </w:tcBorders>
                <w:vAlign w:val="center"/>
              </w:tcPr>
            </w:tcPrChange>
          </w:tcPr>
          <w:p w:rsidR="00565E9E" w:rsidRDefault="00565E9E">
            <w:pPr>
              <w:spacing w:before="60" w:after="60"/>
              <w:jc w:val="center"/>
            </w:pPr>
            <w:r>
              <w:rPr>
                <w:rFonts w:ascii="Arial" w:hAnsi="Arial"/>
                <w:sz w:val="18"/>
              </w:rPr>
              <w:t>O</w:t>
            </w:r>
          </w:p>
        </w:tc>
        <w:tc>
          <w:tcPr>
            <w:tcW w:w="720" w:type="dxa"/>
            <w:tcBorders>
              <w:bottom w:val="single" w:sz="4" w:space="0" w:color="auto"/>
            </w:tcBorders>
            <w:shd w:val="clear" w:color="auto" w:fill="FFFF00"/>
            <w:vAlign w:val="center"/>
            <w:tcPrChange w:id="427" w:author="Casey Smith" w:date="2010-11-21T14:45:00Z">
              <w:tcPr>
                <w:tcW w:w="720" w:type="dxa"/>
                <w:tcBorders>
                  <w:bottom w:val="single" w:sz="4" w:space="0" w:color="auto"/>
                </w:tcBorders>
                <w:vAlign w:val="center"/>
              </w:tcPr>
            </w:tcPrChange>
          </w:tcPr>
          <w:p w:rsidR="00565E9E" w:rsidRDefault="00565E9E">
            <w:pPr>
              <w:spacing w:before="60" w:after="60"/>
              <w:jc w:val="center"/>
            </w:pPr>
            <w:r>
              <w:rPr>
                <w:rFonts w:ascii="Arial" w:hAnsi="Arial"/>
                <w:sz w:val="18"/>
              </w:rPr>
              <w:t>O</w:t>
            </w:r>
          </w:p>
        </w:tc>
        <w:tc>
          <w:tcPr>
            <w:tcW w:w="990" w:type="dxa"/>
            <w:tcBorders>
              <w:bottom w:val="single" w:sz="4" w:space="0" w:color="auto"/>
            </w:tcBorders>
            <w:vAlign w:val="center"/>
            <w:tcPrChange w:id="428" w:author="Casey Smith" w:date="2010-11-21T14:45:00Z">
              <w:tcPr>
                <w:tcW w:w="990" w:type="dxa"/>
                <w:tcBorders>
                  <w:bottom w:val="single" w:sz="4" w:space="0" w:color="auto"/>
                </w:tcBorders>
                <w:vAlign w:val="center"/>
              </w:tcPr>
            </w:tcPrChange>
          </w:tcPr>
          <w:p w:rsidR="00565E9E" w:rsidRDefault="00565E9E">
            <w:pPr>
              <w:spacing w:before="60" w:after="60"/>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29"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30" w:author="Casey Smith" w:date="2010-11-21T14:45:00Z">
            <w:trPr>
              <w:cantSplit/>
            </w:trPr>
          </w:trPrChange>
        </w:trPr>
        <w:tc>
          <w:tcPr>
            <w:tcW w:w="4590" w:type="dxa"/>
            <w:shd w:val="clear" w:color="auto" w:fill="D9D9D9"/>
            <w:tcPrChange w:id="431" w:author="Casey Smith" w:date="2010-11-21T14:45:00Z">
              <w:tcPr>
                <w:tcW w:w="4590" w:type="dxa"/>
                <w:shd w:val="clear" w:color="auto" w:fill="D9D9D9"/>
              </w:tcPr>
            </w:tcPrChange>
          </w:tcPr>
          <w:p w:rsidR="00565E9E" w:rsidRDefault="00565E9E">
            <w:pPr>
              <w:spacing w:before="60" w:after="60"/>
              <w:rPr>
                <w:rFonts w:ascii="Arial" w:hAnsi="Arial"/>
                <w:sz w:val="18"/>
              </w:rPr>
            </w:pPr>
            <w:r>
              <w:rPr>
                <w:rFonts w:ascii="Arial" w:hAnsi="Arial"/>
                <w:sz w:val="18"/>
              </w:rPr>
              <w:t>g. Distance Learning Opportunities (e.g., online courses)</w:t>
            </w:r>
          </w:p>
        </w:tc>
        <w:tc>
          <w:tcPr>
            <w:tcW w:w="990" w:type="dxa"/>
            <w:shd w:val="clear" w:color="auto" w:fill="D9D9D9"/>
            <w:vAlign w:val="center"/>
            <w:tcPrChange w:id="432" w:author="Casey Smith" w:date="2010-11-21T14:45:00Z">
              <w:tcPr>
                <w:tcW w:w="990" w:type="dxa"/>
                <w:shd w:val="clear" w:color="auto" w:fill="D9D9D9"/>
                <w:vAlign w:val="center"/>
              </w:tcPr>
            </w:tcPrChange>
          </w:tcPr>
          <w:p w:rsidR="00565E9E" w:rsidRDefault="00565E9E">
            <w:pPr>
              <w:spacing w:before="60" w:after="60"/>
              <w:jc w:val="center"/>
            </w:pPr>
            <w:r>
              <w:rPr>
                <w:rFonts w:ascii="Arial" w:hAnsi="Arial"/>
                <w:sz w:val="18"/>
              </w:rPr>
              <w:t>O</w:t>
            </w:r>
          </w:p>
        </w:tc>
        <w:tc>
          <w:tcPr>
            <w:tcW w:w="1170" w:type="dxa"/>
            <w:shd w:val="clear" w:color="auto" w:fill="D9D9D9"/>
            <w:vAlign w:val="center"/>
            <w:tcPrChange w:id="433" w:author="Casey Smith" w:date="2010-11-21T14:45:00Z">
              <w:tcPr>
                <w:tcW w:w="1170" w:type="dxa"/>
                <w:shd w:val="clear" w:color="auto" w:fill="D9D9D9"/>
                <w:vAlign w:val="center"/>
              </w:tcPr>
            </w:tcPrChange>
          </w:tcPr>
          <w:p w:rsidR="00565E9E" w:rsidRDefault="00565E9E">
            <w:pPr>
              <w:spacing w:before="60" w:after="60"/>
              <w:jc w:val="center"/>
            </w:pPr>
            <w:r>
              <w:rPr>
                <w:rFonts w:ascii="Arial" w:hAnsi="Arial"/>
                <w:sz w:val="18"/>
              </w:rPr>
              <w:t>O</w:t>
            </w:r>
          </w:p>
        </w:tc>
        <w:tc>
          <w:tcPr>
            <w:tcW w:w="990" w:type="dxa"/>
            <w:shd w:val="clear" w:color="auto" w:fill="D9D9D9"/>
            <w:vAlign w:val="center"/>
            <w:tcPrChange w:id="434" w:author="Casey Smith" w:date="2010-11-21T14:45:00Z">
              <w:tcPr>
                <w:tcW w:w="990" w:type="dxa"/>
                <w:shd w:val="clear" w:color="auto" w:fill="D9D9D9"/>
                <w:vAlign w:val="center"/>
              </w:tcPr>
            </w:tcPrChange>
          </w:tcPr>
          <w:p w:rsidR="00565E9E" w:rsidRDefault="00565E9E">
            <w:pPr>
              <w:spacing w:before="60" w:after="60"/>
              <w:jc w:val="center"/>
            </w:pPr>
            <w:r>
              <w:rPr>
                <w:rFonts w:ascii="Arial" w:hAnsi="Arial"/>
                <w:sz w:val="18"/>
              </w:rPr>
              <w:t>O</w:t>
            </w:r>
          </w:p>
        </w:tc>
        <w:tc>
          <w:tcPr>
            <w:tcW w:w="720" w:type="dxa"/>
            <w:shd w:val="clear" w:color="auto" w:fill="FFFF00"/>
            <w:vAlign w:val="center"/>
            <w:tcPrChange w:id="435" w:author="Casey Smith" w:date="2010-11-21T14:45:00Z">
              <w:tcPr>
                <w:tcW w:w="720" w:type="dxa"/>
                <w:shd w:val="clear" w:color="auto" w:fill="D9D9D9"/>
                <w:vAlign w:val="center"/>
              </w:tcPr>
            </w:tcPrChange>
          </w:tcPr>
          <w:p w:rsidR="00565E9E" w:rsidRDefault="00565E9E">
            <w:pPr>
              <w:spacing w:before="60" w:after="60"/>
              <w:jc w:val="center"/>
            </w:pPr>
            <w:r>
              <w:rPr>
                <w:rFonts w:ascii="Arial" w:hAnsi="Arial"/>
                <w:sz w:val="18"/>
              </w:rPr>
              <w:t>O</w:t>
            </w:r>
          </w:p>
        </w:tc>
        <w:tc>
          <w:tcPr>
            <w:tcW w:w="990" w:type="dxa"/>
            <w:shd w:val="clear" w:color="auto" w:fill="D9D9D9"/>
            <w:vAlign w:val="center"/>
            <w:tcPrChange w:id="436" w:author="Casey Smith" w:date="2010-11-21T14:45:00Z">
              <w:tcPr>
                <w:tcW w:w="990" w:type="dxa"/>
                <w:shd w:val="clear" w:color="auto" w:fill="D9D9D9"/>
                <w:vAlign w:val="center"/>
              </w:tcPr>
            </w:tcPrChange>
          </w:tcPr>
          <w:p w:rsidR="00565E9E" w:rsidRDefault="00565E9E">
            <w:pPr>
              <w:spacing w:before="60" w:after="60"/>
              <w:jc w:val="center"/>
            </w:pPr>
            <w:r>
              <w:rPr>
                <w:rFonts w:ascii="Arial" w:hAnsi="Arial"/>
                <w:sz w:val="18"/>
              </w:rPr>
              <w:t>O</w:t>
            </w:r>
          </w:p>
        </w:tc>
      </w:tr>
    </w:tbl>
    <w:p w:rsidR="00565E9E" w:rsidRDefault="00565E9E">
      <w:pPr>
        <w:ind w:left="270"/>
        <w:rPr>
          <w:rFonts w:ascii="Arial" w:hAnsi="Arial"/>
          <w:sz w:val="18"/>
        </w:rPr>
      </w:pPr>
    </w:p>
    <w:p w:rsidR="00565E9E" w:rsidRDefault="00565E9E">
      <w:pPr>
        <w:ind w:left="270"/>
        <w:rPr>
          <w:rFonts w:ascii="Arial" w:hAnsi="Arial"/>
          <w:sz w:val="18"/>
        </w:rPr>
      </w:pPr>
    </w:p>
    <w:p w:rsidR="00565E9E" w:rsidRDefault="00565E9E">
      <w:pPr>
        <w:ind w:left="270"/>
        <w:jc w:val="center"/>
        <w:rPr>
          <w:rFonts w:ascii="Arial" w:hAnsi="Arial"/>
          <w:b/>
          <w:sz w:val="18"/>
        </w:rPr>
      </w:pPr>
    </w:p>
    <w:p w:rsidR="00565E9E" w:rsidRDefault="00565E9E">
      <w:pPr>
        <w:pStyle w:val="BodyText"/>
        <w:ind w:left="270" w:right="-360"/>
        <w:jc w:val="center"/>
        <w:rPr>
          <w:sz w:val="18"/>
        </w:rPr>
      </w:pPr>
      <w:r>
        <w:rPr>
          <w:b w:val="0"/>
          <w:sz w:val="18"/>
        </w:rPr>
        <w:br w:type="page"/>
      </w:r>
      <w:r>
        <w:rPr>
          <w:sz w:val="18"/>
        </w:rPr>
        <w:t>C3-4</w:t>
      </w:r>
    </w:p>
    <w:tbl>
      <w:tblPr>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810"/>
        <w:gridCol w:w="990"/>
        <w:gridCol w:w="1080"/>
        <w:gridCol w:w="1080"/>
        <w:gridCol w:w="720"/>
        <w:gridCol w:w="990"/>
        <w:tblGridChange w:id="437">
          <w:tblGrid>
            <w:gridCol w:w="3780"/>
            <w:gridCol w:w="810"/>
            <w:gridCol w:w="990"/>
            <w:gridCol w:w="1080"/>
            <w:gridCol w:w="1080"/>
            <w:gridCol w:w="720"/>
            <w:gridCol w:w="990"/>
          </w:tblGrid>
        </w:tblGridChange>
      </w:tblGrid>
      <w:tr w:rsidR="00565E9E">
        <w:tblPrEx>
          <w:tblCellMar>
            <w:top w:w="0" w:type="dxa"/>
            <w:bottom w:w="0" w:type="dxa"/>
          </w:tblCellMar>
        </w:tblPrEx>
        <w:trPr>
          <w:cantSplit/>
          <w:trHeight w:val="863"/>
        </w:trPr>
        <w:tc>
          <w:tcPr>
            <w:tcW w:w="3780" w:type="dxa"/>
            <w:tcBorders>
              <w:bottom w:val="single" w:sz="4" w:space="0" w:color="auto"/>
            </w:tcBorders>
            <w:shd w:val="pct30" w:color="auto" w:fill="auto"/>
          </w:tcPr>
          <w:p w:rsidR="00565E9E" w:rsidRDefault="00565E9E">
            <w:pPr>
              <w:pStyle w:val="BodyText"/>
              <w:spacing w:before="60" w:after="60"/>
              <w:rPr>
                <w:sz w:val="18"/>
              </w:rPr>
            </w:pPr>
            <w:r>
              <w:rPr>
                <w:sz w:val="18"/>
                <w:shd w:val="clear" w:color="auto" w:fill="FFFFFF"/>
              </w:rPr>
              <w:t>T39</w:t>
            </w: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 xml:space="preserve">Rate your </w:t>
            </w:r>
            <w:r>
              <w:rPr>
                <w:rFonts w:ascii="Arial" w:hAnsi="Arial"/>
                <w:b/>
                <w:sz w:val="18"/>
              </w:rPr>
              <w:t>students’ access</w:t>
            </w:r>
            <w:r>
              <w:rPr>
                <w:rFonts w:ascii="Arial" w:hAnsi="Arial"/>
                <w:sz w:val="18"/>
              </w:rPr>
              <w:t xml:space="preserve"> to the items below while </w:t>
            </w:r>
            <w:r>
              <w:rPr>
                <w:rFonts w:ascii="Arial" w:hAnsi="Arial"/>
                <w:b/>
                <w:sz w:val="18"/>
              </w:rPr>
              <w:t>outside of school</w:t>
            </w:r>
            <w:r>
              <w:rPr>
                <w:rFonts w:ascii="Arial" w:hAnsi="Arial"/>
                <w:sz w:val="18"/>
              </w:rPr>
              <w:t xml:space="preserve">: </w:t>
            </w:r>
          </w:p>
          <w:p w:rsidR="00565E9E" w:rsidRDefault="00565E9E">
            <w:pPr>
              <w:spacing w:before="60" w:after="60"/>
              <w:rPr>
                <w:rFonts w:ascii="Arial" w:hAnsi="Arial"/>
                <w:b/>
                <w:sz w:val="18"/>
              </w:rPr>
            </w:pPr>
          </w:p>
          <w:p w:rsidR="00565E9E" w:rsidRDefault="00565E9E">
            <w:pPr>
              <w:spacing w:before="60" w:after="60"/>
              <w:rPr>
                <w:rFonts w:ascii="Arial" w:hAnsi="Arial"/>
                <w:sz w:val="18"/>
              </w:rPr>
            </w:pPr>
            <w:r>
              <w:rPr>
                <w:rFonts w:ascii="Arial" w:hAnsi="Arial"/>
                <w:sz w:val="18"/>
              </w:rPr>
              <w:t>(Take your best guess at students’ access outside of school and mark “Don’t Know” only if you have absolutely no idea)</w:t>
            </w:r>
          </w:p>
          <w:p w:rsidR="00565E9E" w:rsidRDefault="00565E9E">
            <w:pPr>
              <w:spacing w:before="60" w:after="60"/>
              <w:rPr>
                <w:rFonts w:ascii="Arial" w:hAnsi="Arial"/>
                <w:b/>
                <w:sz w:val="18"/>
              </w:rPr>
            </w:pPr>
          </w:p>
        </w:tc>
        <w:tc>
          <w:tcPr>
            <w:tcW w:w="81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Don’t Know</w:t>
            </w:r>
          </w:p>
        </w:tc>
        <w:tc>
          <w:tcPr>
            <w:tcW w:w="99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Non-Existent</w:t>
            </w:r>
          </w:p>
        </w:tc>
        <w:tc>
          <w:tcPr>
            <w:tcW w:w="108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Very Poor/Barely Adequate</w:t>
            </w:r>
          </w:p>
        </w:tc>
        <w:tc>
          <w:tcPr>
            <w:tcW w:w="108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Adequate or Pretty</w:t>
            </w:r>
          </w:p>
          <w:p w:rsidR="00565E9E" w:rsidRDefault="00565E9E">
            <w:pPr>
              <w:spacing w:before="60" w:after="60"/>
              <w:ind w:left="-108" w:right="-108"/>
              <w:jc w:val="center"/>
              <w:rPr>
                <w:rFonts w:ascii="Arial" w:hAnsi="Arial"/>
                <w:sz w:val="18"/>
              </w:rPr>
            </w:pPr>
            <w:r>
              <w:rPr>
                <w:rFonts w:ascii="Arial" w:hAnsi="Arial"/>
                <w:sz w:val="18"/>
              </w:rPr>
              <w:t>Good</w:t>
            </w:r>
          </w:p>
        </w:tc>
        <w:tc>
          <w:tcPr>
            <w:tcW w:w="72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Good</w:t>
            </w:r>
          </w:p>
        </w:tc>
        <w:tc>
          <w:tcPr>
            <w:tcW w:w="990" w:type="dxa"/>
            <w:tcBorders>
              <w:bottom w:val="single" w:sz="4" w:space="0" w:color="auto"/>
            </w:tcBorders>
            <w:shd w:val="pct30" w:color="auto" w:fill="auto"/>
          </w:tcPr>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p>
          <w:p w:rsidR="00565E9E" w:rsidRDefault="00565E9E">
            <w:pPr>
              <w:spacing w:before="60" w:after="60"/>
              <w:ind w:left="-108" w:right="-108"/>
              <w:jc w:val="center"/>
              <w:rPr>
                <w:rFonts w:ascii="Arial" w:hAnsi="Arial"/>
                <w:sz w:val="18"/>
              </w:rPr>
            </w:pPr>
            <w:r>
              <w:rPr>
                <w:rFonts w:ascii="Arial" w:hAnsi="Arial"/>
                <w:sz w:val="18"/>
              </w:rPr>
              <w:t>Excellent</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38"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39" w:author="Casey Smith" w:date="2010-11-21T14:45:00Z">
            <w:trPr>
              <w:cantSplit/>
            </w:trPr>
          </w:trPrChange>
        </w:trPr>
        <w:tc>
          <w:tcPr>
            <w:tcW w:w="3780" w:type="dxa"/>
            <w:tcBorders>
              <w:bottom w:val="single" w:sz="4" w:space="0" w:color="auto"/>
            </w:tcBorders>
            <w:shd w:val="clear" w:color="auto" w:fill="D9D9D9"/>
            <w:tcPrChange w:id="440" w:author="Casey Smith" w:date="2010-11-21T14:45:00Z">
              <w:tcPr>
                <w:tcW w:w="3780" w:type="dxa"/>
                <w:tcBorders>
                  <w:bottom w:val="single" w:sz="4" w:space="0" w:color="auto"/>
                </w:tcBorders>
                <w:shd w:val="clear" w:color="auto" w:fill="D9D9D9"/>
              </w:tcPr>
            </w:tcPrChange>
          </w:tcPr>
          <w:p w:rsidR="00565E9E" w:rsidRDefault="00565E9E">
            <w:pPr>
              <w:spacing w:before="60" w:after="60"/>
              <w:rPr>
                <w:rFonts w:ascii="Arial" w:hAnsi="Arial"/>
                <w:b/>
                <w:sz w:val="18"/>
              </w:rPr>
            </w:pPr>
            <w:r>
              <w:rPr>
                <w:rFonts w:ascii="Arial" w:hAnsi="Arial"/>
                <w:sz w:val="18"/>
              </w:rPr>
              <w:t>a. A relatively new computer</w:t>
            </w:r>
          </w:p>
        </w:tc>
        <w:tc>
          <w:tcPr>
            <w:tcW w:w="810" w:type="dxa"/>
            <w:tcBorders>
              <w:bottom w:val="single" w:sz="4" w:space="0" w:color="auto"/>
            </w:tcBorders>
            <w:shd w:val="clear" w:color="auto" w:fill="FFFF00"/>
            <w:vAlign w:val="center"/>
            <w:tcPrChange w:id="441" w:author="Casey Smith" w:date="2010-11-21T14:45:00Z">
              <w:tcPr>
                <w:tcW w:w="81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shd w:val="clear" w:color="auto" w:fill="D9D9D9"/>
            <w:vAlign w:val="center"/>
            <w:tcPrChange w:id="442"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shd w:val="clear" w:color="auto" w:fill="D9D9D9"/>
            <w:vAlign w:val="center"/>
            <w:tcPrChange w:id="443" w:author="Casey Smith" w:date="2010-11-21T14:45:00Z">
              <w:tcPr>
                <w:tcW w:w="108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shd w:val="clear" w:color="auto" w:fill="D9D9D9"/>
            <w:vAlign w:val="center"/>
            <w:tcPrChange w:id="444" w:author="Casey Smith" w:date="2010-11-21T14:45:00Z">
              <w:tcPr>
                <w:tcW w:w="108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720" w:type="dxa"/>
            <w:tcBorders>
              <w:bottom w:val="single" w:sz="4" w:space="0" w:color="auto"/>
            </w:tcBorders>
            <w:shd w:val="clear" w:color="auto" w:fill="D9D9D9"/>
            <w:vAlign w:val="center"/>
            <w:tcPrChange w:id="445" w:author="Casey Smith" w:date="2010-11-21T14:45: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shd w:val="clear" w:color="auto" w:fill="D9D9D9"/>
            <w:vAlign w:val="center"/>
            <w:tcPrChange w:id="446"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47"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48" w:author="Casey Smith" w:date="2010-11-21T14:45:00Z">
            <w:trPr>
              <w:cantSplit/>
            </w:trPr>
          </w:trPrChange>
        </w:trPr>
        <w:tc>
          <w:tcPr>
            <w:tcW w:w="3780" w:type="dxa"/>
            <w:tcBorders>
              <w:bottom w:val="single" w:sz="4" w:space="0" w:color="auto"/>
            </w:tcBorders>
            <w:shd w:val="clear" w:color="auto" w:fill="FFFFFF"/>
            <w:tcPrChange w:id="449" w:author="Casey Smith" w:date="2010-11-21T14:45:00Z">
              <w:tcPr>
                <w:tcW w:w="3780" w:type="dxa"/>
                <w:tcBorders>
                  <w:bottom w:val="single" w:sz="4" w:space="0" w:color="auto"/>
                </w:tcBorders>
                <w:shd w:val="clear" w:color="auto" w:fill="FFFFFF"/>
              </w:tcPr>
            </w:tcPrChange>
          </w:tcPr>
          <w:p w:rsidR="00565E9E" w:rsidRDefault="00565E9E">
            <w:pPr>
              <w:spacing w:before="60" w:after="60"/>
              <w:rPr>
                <w:rFonts w:ascii="Arial" w:hAnsi="Arial"/>
                <w:b/>
                <w:sz w:val="18"/>
              </w:rPr>
            </w:pPr>
            <w:r>
              <w:rPr>
                <w:rFonts w:ascii="Arial" w:hAnsi="Arial"/>
                <w:sz w:val="18"/>
              </w:rPr>
              <w:t>b. Internet access</w:t>
            </w:r>
          </w:p>
        </w:tc>
        <w:tc>
          <w:tcPr>
            <w:tcW w:w="810" w:type="dxa"/>
            <w:tcBorders>
              <w:bottom w:val="single" w:sz="4" w:space="0" w:color="auto"/>
            </w:tcBorders>
            <w:shd w:val="clear" w:color="auto" w:fill="FFFF00"/>
            <w:vAlign w:val="center"/>
            <w:tcPrChange w:id="450" w:author="Casey Smith" w:date="2010-11-21T14:45:00Z">
              <w:tcPr>
                <w:tcW w:w="81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shd w:val="clear" w:color="auto" w:fill="FFFFFF"/>
            <w:vAlign w:val="center"/>
            <w:tcPrChange w:id="451"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shd w:val="clear" w:color="auto" w:fill="FFFFFF"/>
            <w:vAlign w:val="center"/>
            <w:tcPrChange w:id="452" w:author="Casey Smith" w:date="2010-11-21T14:45:00Z">
              <w:tcPr>
                <w:tcW w:w="108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shd w:val="clear" w:color="auto" w:fill="FFFFFF"/>
            <w:vAlign w:val="center"/>
            <w:tcPrChange w:id="453" w:author="Casey Smith" w:date="2010-11-21T14:45:00Z">
              <w:tcPr>
                <w:tcW w:w="108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720" w:type="dxa"/>
            <w:tcBorders>
              <w:bottom w:val="single" w:sz="4" w:space="0" w:color="auto"/>
            </w:tcBorders>
            <w:shd w:val="clear" w:color="auto" w:fill="FFFFFF"/>
            <w:vAlign w:val="center"/>
            <w:tcPrChange w:id="454" w:author="Casey Smith" w:date="2010-11-21T14:45: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shd w:val="clear" w:color="auto" w:fill="FFFFFF"/>
            <w:vAlign w:val="center"/>
            <w:tcPrChange w:id="455"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56"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57" w:author="Casey Smith" w:date="2010-11-21T14:45:00Z">
            <w:trPr>
              <w:cantSplit/>
            </w:trPr>
          </w:trPrChange>
        </w:trPr>
        <w:tc>
          <w:tcPr>
            <w:tcW w:w="3780" w:type="dxa"/>
            <w:tcBorders>
              <w:bottom w:val="single" w:sz="4" w:space="0" w:color="auto"/>
            </w:tcBorders>
            <w:shd w:val="clear" w:color="auto" w:fill="D9D9D9"/>
            <w:tcPrChange w:id="458" w:author="Casey Smith" w:date="2010-11-21T14:45:00Z">
              <w:tcPr>
                <w:tcW w:w="3780" w:type="dxa"/>
                <w:tcBorders>
                  <w:bottom w:val="single" w:sz="4" w:space="0" w:color="auto"/>
                </w:tcBorders>
                <w:shd w:val="clear" w:color="auto" w:fill="D9D9D9"/>
              </w:tcPr>
            </w:tcPrChange>
          </w:tcPr>
          <w:p w:rsidR="00565E9E" w:rsidRDefault="00565E9E">
            <w:pPr>
              <w:spacing w:before="60" w:after="60"/>
              <w:rPr>
                <w:rFonts w:ascii="Arial" w:hAnsi="Arial"/>
                <w:b/>
                <w:sz w:val="18"/>
              </w:rPr>
            </w:pPr>
            <w:r>
              <w:rPr>
                <w:rFonts w:ascii="Arial" w:hAnsi="Arial"/>
                <w:sz w:val="18"/>
              </w:rPr>
              <w:t>c. High-speed Internet access (</w:t>
            </w:r>
            <w:smartTag w:uri="urn:schemas-microsoft-com:office:smarttags" w:element="stockticker">
              <w:r>
                <w:rPr>
                  <w:rFonts w:ascii="Arial" w:hAnsi="Arial"/>
                  <w:sz w:val="18"/>
                </w:rPr>
                <w:t>DSL</w:t>
              </w:r>
            </w:smartTag>
            <w:r>
              <w:rPr>
                <w:rFonts w:ascii="Arial" w:hAnsi="Arial"/>
                <w:sz w:val="18"/>
              </w:rPr>
              <w:t xml:space="preserve"> or cable)</w:t>
            </w:r>
          </w:p>
        </w:tc>
        <w:tc>
          <w:tcPr>
            <w:tcW w:w="810" w:type="dxa"/>
            <w:tcBorders>
              <w:bottom w:val="single" w:sz="4" w:space="0" w:color="auto"/>
            </w:tcBorders>
            <w:shd w:val="clear" w:color="auto" w:fill="FFFF00"/>
            <w:vAlign w:val="center"/>
            <w:tcPrChange w:id="459" w:author="Casey Smith" w:date="2010-11-21T14:45:00Z">
              <w:tcPr>
                <w:tcW w:w="81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shd w:val="clear" w:color="auto" w:fill="D9D9D9"/>
            <w:vAlign w:val="center"/>
            <w:tcPrChange w:id="460"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shd w:val="clear" w:color="auto" w:fill="D9D9D9"/>
            <w:vAlign w:val="center"/>
            <w:tcPrChange w:id="461" w:author="Casey Smith" w:date="2010-11-21T14:45:00Z">
              <w:tcPr>
                <w:tcW w:w="108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shd w:val="clear" w:color="auto" w:fill="D9D9D9"/>
            <w:vAlign w:val="center"/>
            <w:tcPrChange w:id="462" w:author="Casey Smith" w:date="2010-11-21T14:45:00Z">
              <w:tcPr>
                <w:tcW w:w="108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720" w:type="dxa"/>
            <w:tcBorders>
              <w:bottom w:val="single" w:sz="4" w:space="0" w:color="auto"/>
            </w:tcBorders>
            <w:shd w:val="clear" w:color="auto" w:fill="D9D9D9"/>
            <w:vAlign w:val="center"/>
            <w:tcPrChange w:id="463" w:author="Casey Smith" w:date="2010-11-21T14:45: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shd w:val="clear" w:color="auto" w:fill="D9D9D9"/>
            <w:vAlign w:val="center"/>
            <w:tcPrChange w:id="464" w:author="Casey Smith" w:date="2010-11-21T14:45:00Z">
              <w:tcPr>
                <w:tcW w:w="990" w:type="dxa"/>
                <w:tcBorders>
                  <w:bottom w:val="single" w:sz="4" w:space="0" w:color="auto"/>
                </w:tcBorders>
                <w:shd w:val="clear" w:color="auto" w:fill="D9D9D9"/>
                <w:vAlign w:val="center"/>
              </w:tcPr>
            </w:tcPrChange>
          </w:tcPr>
          <w:p w:rsidR="00565E9E" w:rsidRDefault="00565E9E">
            <w:pPr>
              <w:spacing w:before="60" w:after="60"/>
              <w:ind w:left="-108" w:right="-108"/>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65"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66" w:author="Casey Smith" w:date="2010-11-21T14:45:00Z">
            <w:trPr>
              <w:cantSplit/>
            </w:trPr>
          </w:trPrChange>
        </w:trPr>
        <w:tc>
          <w:tcPr>
            <w:tcW w:w="3780" w:type="dxa"/>
            <w:tcBorders>
              <w:bottom w:val="single" w:sz="4" w:space="0" w:color="auto"/>
            </w:tcBorders>
            <w:shd w:val="clear" w:color="auto" w:fill="FFFFFF"/>
            <w:tcPrChange w:id="467" w:author="Casey Smith" w:date="2010-11-21T14:45:00Z">
              <w:tcPr>
                <w:tcW w:w="3780" w:type="dxa"/>
                <w:tcBorders>
                  <w:bottom w:val="single" w:sz="4" w:space="0" w:color="auto"/>
                </w:tcBorders>
                <w:shd w:val="clear" w:color="auto" w:fill="FFFFFF"/>
              </w:tcPr>
            </w:tcPrChange>
          </w:tcPr>
          <w:p w:rsidR="00565E9E" w:rsidRDefault="00565E9E">
            <w:pPr>
              <w:spacing w:before="60" w:after="60"/>
              <w:rPr>
                <w:rFonts w:ascii="Arial" w:hAnsi="Arial"/>
                <w:b/>
                <w:sz w:val="18"/>
              </w:rPr>
            </w:pPr>
            <w:r>
              <w:rPr>
                <w:rFonts w:ascii="Arial" w:hAnsi="Arial"/>
                <w:sz w:val="18"/>
              </w:rPr>
              <w:t>d. Access to school servers</w:t>
            </w:r>
          </w:p>
        </w:tc>
        <w:tc>
          <w:tcPr>
            <w:tcW w:w="810" w:type="dxa"/>
            <w:tcBorders>
              <w:bottom w:val="single" w:sz="4" w:space="0" w:color="auto"/>
            </w:tcBorders>
            <w:shd w:val="clear" w:color="auto" w:fill="FFFF00"/>
            <w:vAlign w:val="center"/>
            <w:tcPrChange w:id="468" w:author="Casey Smith" w:date="2010-11-21T14:45:00Z">
              <w:tcPr>
                <w:tcW w:w="81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shd w:val="clear" w:color="auto" w:fill="FFFFFF"/>
            <w:vAlign w:val="center"/>
            <w:tcPrChange w:id="469"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shd w:val="clear" w:color="auto" w:fill="FFFFFF"/>
            <w:vAlign w:val="center"/>
            <w:tcPrChange w:id="470" w:author="Casey Smith" w:date="2010-11-21T14:45:00Z">
              <w:tcPr>
                <w:tcW w:w="108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shd w:val="clear" w:color="auto" w:fill="FFFFFF"/>
            <w:vAlign w:val="center"/>
            <w:tcPrChange w:id="471" w:author="Casey Smith" w:date="2010-11-21T14:45:00Z">
              <w:tcPr>
                <w:tcW w:w="108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720" w:type="dxa"/>
            <w:tcBorders>
              <w:bottom w:val="single" w:sz="4" w:space="0" w:color="auto"/>
            </w:tcBorders>
            <w:shd w:val="clear" w:color="auto" w:fill="FFFFFF"/>
            <w:vAlign w:val="center"/>
            <w:tcPrChange w:id="472" w:author="Casey Smith" w:date="2010-11-21T14:45: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shd w:val="clear" w:color="auto" w:fill="FFFFFF"/>
            <w:vAlign w:val="center"/>
            <w:tcPrChange w:id="473" w:author="Casey Smith" w:date="2010-11-21T14:45:00Z">
              <w:tcPr>
                <w:tcW w:w="990" w:type="dxa"/>
                <w:tcBorders>
                  <w:bottom w:val="single" w:sz="4" w:space="0" w:color="auto"/>
                </w:tcBorders>
                <w:shd w:val="clear" w:color="auto" w:fill="FFFFFF"/>
                <w:vAlign w:val="center"/>
              </w:tcPr>
            </w:tcPrChange>
          </w:tcPr>
          <w:p w:rsidR="00565E9E" w:rsidRDefault="00565E9E">
            <w:pPr>
              <w:spacing w:before="60" w:after="60"/>
              <w:ind w:left="-108" w:right="-108"/>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74"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75" w:author="Casey Smith" w:date="2010-11-21T14:45:00Z">
            <w:trPr>
              <w:cantSplit/>
            </w:trPr>
          </w:trPrChange>
        </w:trPr>
        <w:tc>
          <w:tcPr>
            <w:tcW w:w="3780" w:type="dxa"/>
            <w:shd w:val="clear" w:color="auto" w:fill="D9D9D9"/>
            <w:tcPrChange w:id="476" w:author="Casey Smith" w:date="2010-11-21T14:45:00Z">
              <w:tcPr>
                <w:tcW w:w="3780" w:type="dxa"/>
                <w:shd w:val="clear" w:color="auto" w:fill="D9D9D9"/>
              </w:tcPr>
            </w:tcPrChange>
          </w:tcPr>
          <w:p w:rsidR="00565E9E" w:rsidRDefault="00565E9E">
            <w:pPr>
              <w:spacing w:before="60" w:after="60"/>
              <w:rPr>
                <w:rFonts w:ascii="Arial" w:hAnsi="Arial"/>
                <w:b/>
                <w:sz w:val="18"/>
              </w:rPr>
            </w:pPr>
            <w:r>
              <w:rPr>
                <w:rFonts w:ascii="Arial" w:hAnsi="Arial"/>
                <w:sz w:val="18"/>
              </w:rPr>
              <w:t>e. Access to software I use for my classes</w:t>
            </w:r>
          </w:p>
        </w:tc>
        <w:tc>
          <w:tcPr>
            <w:tcW w:w="810" w:type="dxa"/>
            <w:shd w:val="clear" w:color="auto" w:fill="FFFF00"/>
            <w:vAlign w:val="center"/>
            <w:tcPrChange w:id="477" w:author="Casey Smith" w:date="2010-11-21T14:45:00Z">
              <w:tcPr>
                <w:tcW w:w="81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shd w:val="clear" w:color="auto" w:fill="D9D9D9"/>
            <w:vAlign w:val="center"/>
            <w:tcPrChange w:id="478" w:author="Casey Smith" w:date="2010-11-21T14:45:00Z">
              <w:tcPr>
                <w:tcW w:w="99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080" w:type="dxa"/>
            <w:shd w:val="clear" w:color="auto" w:fill="D9D9D9"/>
            <w:vAlign w:val="center"/>
            <w:tcPrChange w:id="479" w:author="Casey Smith" w:date="2010-11-21T14:45:00Z">
              <w:tcPr>
                <w:tcW w:w="108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1080" w:type="dxa"/>
            <w:shd w:val="clear" w:color="auto" w:fill="D9D9D9"/>
            <w:vAlign w:val="center"/>
            <w:tcPrChange w:id="480" w:author="Casey Smith" w:date="2010-11-21T14:45:00Z">
              <w:tcPr>
                <w:tcW w:w="108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720" w:type="dxa"/>
            <w:shd w:val="clear" w:color="auto" w:fill="D9D9D9"/>
            <w:vAlign w:val="center"/>
            <w:tcPrChange w:id="481" w:author="Casey Smith" w:date="2010-11-21T14:45:00Z">
              <w:tcPr>
                <w:tcW w:w="72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c>
          <w:tcPr>
            <w:tcW w:w="990" w:type="dxa"/>
            <w:shd w:val="clear" w:color="auto" w:fill="D9D9D9"/>
            <w:vAlign w:val="center"/>
            <w:tcPrChange w:id="482" w:author="Casey Smith" w:date="2010-11-21T14:45:00Z">
              <w:tcPr>
                <w:tcW w:w="990" w:type="dxa"/>
                <w:shd w:val="clear" w:color="auto" w:fill="D9D9D9"/>
                <w:vAlign w:val="center"/>
              </w:tcPr>
            </w:tcPrChange>
          </w:tcPr>
          <w:p w:rsidR="00565E9E" w:rsidRDefault="00565E9E">
            <w:pPr>
              <w:spacing w:before="60" w:after="60"/>
              <w:ind w:left="-108" w:right="-108"/>
              <w:jc w:val="center"/>
            </w:pPr>
            <w:r>
              <w:rPr>
                <w:rFonts w:ascii="Arial" w:hAnsi="Arial"/>
                <w:sz w:val="18"/>
              </w:rPr>
              <w:t>O</w:t>
            </w:r>
          </w:p>
        </w:tc>
      </w:tr>
      <w:tr w:rsidR="00565E9E" w:rsidTr="00B425F9">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83" w:author="Casey Smith" w:date="2010-11-21T14:45:00Z">
            <w:tblPrEx>
              <w:tblW w:w="94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cantSplit/>
          <w:trPrChange w:id="484" w:author="Casey Smith" w:date="2010-11-21T14:45:00Z">
            <w:trPr>
              <w:cantSplit/>
            </w:trPr>
          </w:trPrChange>
        </w:trPr>
        <w:tc>
          <w:tcPr>
            <w:tcW w:w="3780" w:type="dxa"/>
            <w:tcBorders>
              <w:bottom w:val="single" w:sz="4" w:space="0" w:color="auto"/>
            </w:tcBorders>
            <w:tcPrChange w:id="485" w:author="Casey Smith" w:date="2010-11-21T14:45:00Z">
              <w:tcPr>
                <w:tcW w:w="3780" w:type="dxa"/>
                <w:tcBorders>
                  <w:bottom w:val="single" w:sz="4" w:space="0" w:color="auto"/>
                </w:tcBorders>
              </w:tcPr>
            </w:tcPrChange>
          </w:tcPr>
          <w:p w:rsidR="00565E9E" w:rsidRDefault="00565E9E">
            <w:pPr>
              <w:spacing w:before="60"/>
              <w:rPr>
                <w:rFonts w:ascii="Arial" w:hAnsi="Arial"/>
                <w:sz w:val="18"/>
              </w:rPr>
            </w:pPr>
            <w:r>
              <w:rPr>
                <w:rFonts w:ascii="Arial" w:hAnsi="Arial"/>
                <w:sz w:val="18"/>
              </w:rPr>
              <w:t>f. Distance Learning Opportunities (e.g., online courses)</w:t>
            </w:r>
          </w:p>
        </w:tc>
        <w:tc>
          <w:tcPr>
            <w:tcW w:w="810" w:type="dxa"/>
            <w:tcBorders>
              <w:bottom w:val="single" w:sz="4" w:space="0" w:color="auto"/>
            </w:tcBorders>
            <w:shd w:val="clear" w:color="auto" w:fill="FFFF00"/>
            <w:vAlign w:val="center"/>
            <w:tcPrChange w:id="486" w:author="Casey Smith" w:date="2010-11-21T14:45:00Z">
              <w:tcPr>
                <w:tcW w:w="810" w:type="dxa"/>
                <w:tcBorders>
                  <w:bottom w:val="single" w:sz="4" w:space="0" w:color="auto"/>
                </w:tcBorders>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vAlign w:val="center"/>
            <w:tcPrChange w:id="487" w:author="Casey Smith" w:date="2010-11-21T14:45:00Z">
              <w:tcPr>
                <w:tcW w:w="990" w:type="dxa"/>
                <w:tcBorders>
                  <w:bottom w:val="single" w:sz="4" w:space="0" w:color="auto"/>
                </w:tcBorders>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vAlign w:val="center"/>
            <w:tcPrChange w:id="488" w:author="Casey Smith" w:date="2010-11-21T14:45:00Z">
              <w:tcPr>
                <w:tcW w:w="1080" w:type="dxa"/>
                <w:tcBorders>
                  <w:bottom w:val="single" w:sz="4" w:space="0" w:color="auto"/>
                </w:tcBorders>
                <w:vAlign w:val="center"/>
              </w:tcPr>
            </w:tcPrChange>
          </w:tcPr>
          <w:p w:rsidR="00565E9E" w:rsidRDefault="00565E9E">
            <w:pPr>
              <w:spacing w:before="60" w:after="60"/>
              <w:ind w:left="-108" w:right="-108"/>
              <w:jc w:val="center"/>
            </w:pPr>
            <w:r>
              <w:rPr>
                <w:rFonts w:ascii="Arial" w:hAnsi="Arial"/>
                <w:sz w:val="18"/>
              </w:rPr>
              <w:t>O</w:t>
            </w:r>
          </w:p>
        </w:tc>
        <w:tc>
          <w:tcPr>
            <w:tcW w:w="1080" w:type="dxa"/>
            <w:tcBorders>
              <w:bottom w:val="single" w:sz="4" w:space="0" w:color="auto"/>
            </w:tcBorders>
            <w:vAlign w:val="center"/>
            <w:tcPrChange w:id="489" w:author="Casey Smith" w:date="2010-11-21T14:45:00Z">
              <w:tcPr>
                <w:tcW w:w="1080" w:type="dxa"/>
                <w:tcBorders>
                  <w:bottom w:val="single" w:sz="4" w:space="0" w:color="auto"/>
                </w:tcBorders>
                <w:vAlign w:val="center"/>
              </w:tcPr>
            </w:tcPrChange>
          </w:tcPr>
          <w:p w:rsidR="00565E9E" w:rsidRDefault="00565E9E">
            <w:pPr>
              <w:spacing w:before="60" w:after="60"/>
              <w:ind w:left="-108" w:right="-108"/>
              <w:jc w:val="center"/>
            </w:pPr>
            <w:r>
              <w:rPr>
                <w:rFonts w:ascii="Arial" w:hAnsi="Arial"/>
                <w:sz w:val="18"/>
              </w:rPr>
              <w:t>O</w:t>
            </w:r>
          </w:p>
        </w:tc>
        <w:tc>
          <w:tcPr>
            <w:tcW w:w="720" w:type="dxa"/>
            <w:tcBorders>
              <w:bottom w:val="single" w:sz="4" w:space="0" w:color="auto"/>
            </w:tcBorders>
            <w:vAlign w:val="center"/>
            <w:tcPrChange w:id="490" w:author="Casey Smith" w:date="2010-11-21T14:45:00Z">
              <w:tcPr>
                <w:tcW w:w="720" w:type="dxa"/>
                <w:tcBorders>
                  <w:bottom w:val="single" w:sz="4" w:space="0" w:color="auto"/>
                </w:tcBorders>
                <w:vAlign w:val="center"/>
              </w:tcPr>
            </w:tcPrChange>
          </w:tcPr>
          <w:p w:rsidR="00565E9E" w:rsidRDefault="00565E9E">
            <w:pPr>
              <w:spacing w:before="60" w:after="60"/>
              <w:ind w:left="-108" w:right="-108"/>
              <w:jc w:val="center"/>
            </w:pPr>
            <w:r>
              <w:rPr>
                <w:rFonts w:ascii="Arial" w:hAnsi="Arial"/>
                <w:sz w:val="18"/>
              </w:rPr>
              <w:t>O</w:t>
            </w:r>
          </w:p>
        </w:tc>
        <w:tc>
          <w:tcPr>
            <w:tcW w:w="990" w:type="dxa"/>
            <w:tcBorders>
              <w:bottom w:val="single" w:sz="4" w:space="0" w:color="auto"/>
            </w:tcBorders>
            <w:vAlign w:val="center"/>
            <w:tcPrChange w:id="491" w:author="Casey Smith" w:date="2010-11-21T14:45:00Z">
              <w:tcPr>
                <w:tcW w:w="990" w:type="dxa"/>
                <w:tcBorders>
                  <w:bottom w:val="single" w:sz="4" w:space="0" w:color="auto"/>
                </w:tcBorders>
                <w:vAlign w:val="center"/>
              </w:tcPr>
            </w:tcPrChange>
          </w:tcPr>
          <w:p w:rsidR="00565E9E" w:rsidRDefault="00565E9E">
            <w:pPr>
              <w:spacing w:before="60" w:after="60"/>
              <w:ind w:left="-108" w:right="-108"/>
              <w:jc w:val="center"/>
            </w:pPr>
            <w:r>
              <w:rPr>
                <w:rFonts w:ascii="Arial" w:hAnsi="Arial"/>
                <w:sz w:val="18"/>
              </w:rPr>
              <w:t>O</w:t>
            </w:r>
          </w:p>
        </w:tc>
      </w:tr>
    </w:tbl>
    <w:p w:rsidR="00565E9E" w:rsidRDefault="00565E9E">
      <w:pPr>
        <w:ind w:left="270"/>
        <w:rPr>
          <w:rFonts w:ascii="Arial" w:hAnsi="Arial"/>
          <w:sz w:val="18"/>
        </w:rPr>
      </w:pPr>
    </w:p>
    <w:p w:rsidR="00565E9E" w:rsidRDefault="00565E9E">
      <w:r>
        <w:br w:type="page"/>
      </w:r>
    </w:p>
    <w:p w:rsidR="00565E9E" w:rsidRDefault="00565E9E">
      <w:pPr>
        <w:pStyle w:val="Heading8"/>
        <w:ind w:left="270" w:right="-90"/>
        <w:jc w:val="center"/>
        <w:rPr>
          <w:color w:val="auto"/>
        </w:rPr>
      </w:pPr>
      <w:r>
        <w:rPr>
          <w:color w:val="auto"/>
        </w:rPr>
        <w:t>Row A: C4 - 1;               Row B: C4 - 2;                Row C: C4 - 3;                Row D: C4 - 4</w:t>
      </w:r>
    </w:p>
    <w:p w:rsidR="00565E9E" w:rsidRDefault="00565E9E">
      <w:pPr>
        <w:pStyle w:val="Heading8"/>
        <w:ind w:left="270" w:right="-90"/>
        <w:jc w:val="center"/>
        <w:rPr>
          <w:color w:val="auto"/>
        </w:rPr>
      </w:pPr>
    </w:p>
    <w:p w:rsidR="00565E9E" w:rsidRDefault="00565E9E">
      <w:pPr>
        <w:pStyle w:val="Heading8"/>
        <w:ind w:left="360" w:right="-90"/>
        <w:rPr>
          <w:b w:val="0"/>
          <w:color w:val="auto"/>
        </w:rPr>
      </w:pPr>
      <w:r>
        <w:rPr>
          <w:color w:val="auto"/>
        </w:rPr>
        <w:t>IMPORTANT: Questions T40 -T43</w:t>
      </w:r>
      <w:r>
        <w:rPr>
          <w:b w:val="0"/>
          <w:color w:val="auto"/>
        </w:rPr>
        <w:t xml:space="preserve"> ask about different groups of students’ access to:</w:t>
      </w:r>
    </w:p>
    <w:p w:rsidR="00565E9E" w:rsidRDefault="00565E9E">
      <w:pPr>
        <w:pStyle w:val="Heading8"/>
        <w:ind w:left="360" w:right="-90"/>
        <w:rPr>
          <w:b w:val="0"/>
          <w:color w:val="auto"/>
        </w:rPr>
      </w:pPr>
    </w:p>
    <w:p w:rsidR="00565E9E" w:rsidRDefault="00565E9E">
      <w:pPr>
        <w:pStyle w:val="Heading8"/>
        <w:ind w:left="360" w:right="-90"/>
        <w:rPr>
          <w:b w:val="0"/>
          <w:color w:val="auto"/>
        </w:rPr>
      </w:pPr>
      <w:r>
        <w:rPr>
          <w:color w:val="auto"/>
          <w:u w:val="single"/>
        </w:rPr>
        <w:t>Equipment and software:</w:t>
      </w:r>
      <w:r>
        <w:rPr>
          <w:b w:val="0"/>
          <w:color w:val="auto"/>
        </w:rPr>
        <w:t xml:space="preserve"> Examples include access to up-to-date computers in the classroom, scheduled time in computer labs, etc.</w:t>
      </w:r>
    </w:p>
    <w:p w:rsidR="00565E9E" w:rsidRDefault="00565E9E">
      <w:pPr>
        <w:pStyle w:val="Heading8"/>
        <w:ind w:left="360" w:right="-90"/>
        <w:rPr>
          <w:b w:val="0"/>
          <w:color w:val="auto"/>
        </w:rPr>
      </w:pPr>
    </w:p>
    <w:p w:rsidR="00565E9E" w:rsidRDefault="00565E9E">
      <w:pPr>
        <w:pStyle w:val="Heading8"/>
        <w:ind w:left="360" w:right="-90"/>
        <w:rPr>
          <w:b w:val="0"/>
          <w:color w:val="auto"/>
        </w:rPr>
      </w:pPr>
      <w:r>
        <w:rPr>
          <w:color w:val="auto"/>
          <w:u w:val="single"/>
        </w:rPr>
        <w:t>A wide variety of technology uses:</w:t>
      </w:r>
      <w:r>
        <w:rPr>
          <w:b w:val="0"/>
          <w:color w:val="auto"/>
        </w:rPr>
        <w:t xml:space="preserve"> Examples include using technology for creating presentations, doing research, publishing online, and other purposes versus using technology </w:t>
      </w:r>
      <w:r>
        <w:rPr>
          <w:color w:val="auto"/>
        </w:rPr>
        <w:t>only</w:t>
      </w:r>
      <w:r>
        <w:rPr>
          <w:b w:val="0"/>
          <w:color w:val="auto"/>
        </w:rPr>
        <w:t xml:space="preserve"> for drill and practice or word-processing.</w:t>
      </w:r>
    </w:p>
    <w:p w:rsidR="00565E9E" w:rsidRDefault="00565E9E">
      <w:pPr>
        <w:pStyle w:val="BodyText"/>
        <w:ind w:left="270" w:right="-90"/>
      </w:pP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0"/>
        <w:gridCol w:w="945"/>
        <w:gridCol w:w="765"/>
        <w:gridCol w:w="765"/>
        <w:gridCol w:w="765"/>
        <w:gridCol w:w="765"/>
        <w:gridCol w:w="765"/>
        <w:tblGridChange w:id="492">
          <w:tblGrid>
            <w:gridCol w:w="4410"/>
            <w:gridCol w:w="945"/>
            <w:gridCol w:w="765"/>
            <w:gridCol w:w="765"/>
            <w:gridCol w:w="765"/>
            <w:gridCol w:w="765"/>
            <w:gridCol w:w="765"/>
          </w:tblGrid>
        </w:tblGridChange>
      </w:tblGrid>
      <w:tr w:rsidR="00565E9E">
        <w:tblPrEx>
          <w:tblCellMar>
            <w:top w:w="0" w:type="dxa"/>
            <w:bottom w:w="0" w:type="dxa"/>
          </w:tblCellMar>
        </w:tblPrEx>
        <w:trPr>
          <w:cantSplit/>
          <w:trHeight w:val="1295"/>
        </w:trPr>
        <w:tc>
          <w:tcPr>
            <w:tcW w:w="4410" w:type="dxa"/>
            <w:tcBorders>
              <w:bottom w:val="single" w:sz="4" w:space="0" w:color="auto"/>
            </w:tcBorders>
            <w:shd w:val="pct30" w:color="auto" w:fill="auto"/>
          </w:tcPr>
          <w:p w:rsidR="00565E9E" w:rsidRDefault="00565E9E">
            <w:pPr>
              <w:spacing w:before="60" w:after="60"/>
              <w:rPr>
                <w:rFonts w:ascii="Arial" w:hAnsi="Arial"/>
                <w:sz w:val="18"/>
              </w:rPr>
            </w:pPr>
          </w:p>
          <w:p w:rsidR="00565E9E" w:rsidRDefault="00565E9E">
            <w:pPr>
              <w:pStyle w:val="BodyText"/>
              <w:spacing w:before="60" w:after="60"/>
              <w:rPr>
                <w:sz w:val="18"/>
              </w:rPr>
            </w:pPr>
            <w:r>
              <w:rPr>
                <w:sz w:val="18"/>
                <w:shd w:val="clear" w:color="auto" w:fill="FFFFFF"/>
              </w:rPr>
              <w:t>T40</w:t>
            </w:r>
          </w:p>
          <w:p w:rsidR="00565E9E" w:rsidRDefault="00565E9E">
            <w:pPr>
              <w:spacing w:before="60" w:after="60"/>
              <w:rPr>
                <w:rFonts w:ascii="Arial" w:hAnsi="Arial"/>
                <w:sz w:val="18"/>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In your school, have you gathered any data regarding possible variations in access to technology for the following groups of students?</w:t>
            </w:r>
          </w:p>
          <w:p w:rsidR="00565E9E" w:rsidRDefault="00565E9E">
            <w:pPr>
              <w:spacing w:before="60" w:after="60"/>
              <w:rPr>
                <w:rFonts w:ascii="Arial" w:hAnsi="Arial"/>
                <w:sz w:val="18"/>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p>
        </w:tc>
        <w:tc>
          <w:tcPr>
            <w:tcW w:w="945" w:type="dxa"/>
            <w:tcBorders>
              <w:bottom w:val="single" w:sz="4" w:space="0" w:color="auto"/>
            </w:tcBorders>
            <w:shd w:val="pct30" w:color="auto" w:fill="auto"/>
            <w:textDirection w:val="btLr"/>
          </w:tcPr>
          <w:p w:rsidR="00565E9E" w:rsidRDefault="00565E9E">
            <w:pPr>
              <w:spacing w:before="60" w:after="60"/>
              <w:ind w:left="-108" w:right="-63"/>
              <w:jc w:val="center"/>
              <w:rPr>
                <w:rFonts w:ascii="Arial" w:hAnsi="Arial"/>
                <w:sz w:val="18"/>
              </w:rPr>
            </w:pPr>
          </w:p>
          <w:p w:rsidR="00565E9E" w:rsidRDefault="00565E9E">
            <w:pPr>
              <w:spacing w:before="60" w:after="60"/>
              <w:ind w:left="-108" w:right="-63"/>
              <w:jc w:val="center"/>
              <w:rPr>
                <w:rFonts w:ascii="Arial" w:hAnsi="Arial"/>
                <w:sz w:val="18"/>
              </w:rPr>
            </w:pPr>
            <w:r>
              <w:rPr>
                <w:rFonts w:ascii="Arial" w:hAnsi="Arial"/>
                <w:sz w:val="18"/>
              </w:rPr>
              <w:t>Don’t know</w:t>
            </w:r>
          </w:p>
          <w:p w:rsidR="00565E9E" w:rsidRDefault="00565E9E">
            <w:pPr>
              <w:spacing w:before="60" w:after="60"/>
              <w:ind w:left="-108" w:right="-63"/>
              <w:jc w:val="center"/>
              <w:rPr>
                <w:rFonts w:ascii="Arial" w:hAnsi="Arial"/>
                <w:sz w:val="18"/>
              </w:rPr>
            </w:pPr>
          </w:p>
          <w:p w:rsidR="00565E9E" w:rsidRDefault="00565E9E">
            <w:pPr>
              <w:spacing w:before="60" w:after="60"/>
              <w:ind w:left="-108" w:right="-63"/>
              <w:jc w:val="center"/>
              <w:rPr>
                <w:rFonts w:ascii="Arial" w:hAnsi="Arial"/>
                <w:sz w:val="18"/>
              </w:rPr>
            </w:pPr>
          </w:p>
        </w:tc>
        <w:tc>
          <w:tcPr>
            <w:tcW w:w="765" w:type="dxa"/>
            <w:tcBorders>
              <w:bottom w:val="single" w:sz="4" w:space="0" w:color="auto"/>
            </w:tcBorders>
            <w:shd w:val="pct30" w:color="auto" w:fill="auto"/>
            <w:textDirection w:val="btLr"/>
          </w:tcPr>
          <w:p w:rsidR="00565E9E" w:rsidRDefault="00565E9E">
            <w:pPr>
              <w:spacing w:before="60" w:after="60"/>
              <w:ind w:left="-69" w:right="-108"/>
              <w:jc w:val="center"/>
              <w:rPr>
                <w:rFonts w:ascii="Arial" w:hAnsi="Arial"/>
                <w:sz w:val="18"/>
              </w:rPr>
            </w:pPr>
            <w:r>
              <w:rPr>
                <w:rFonts w:ascii="Arial" w:hAnsi="Arial"/>
                <w:sz w:val="18"/>
              </w:rPr>
              <w:t>Have not gathered data</w:t>
            </w:r>
          </w:p>
        </w:tc>
        <w:tc>
          <w:tcPr>
            <w:tcW w:w="765" w:type="dxa"/>
            <w:tcBorders>
              <w:bottom w:val="single" w:sz="4" w:space="0" w:color="auto"/>
            </w:tcBorders>
            <w:shd w:val="pct30" w:color="auto" w:fill="auto"/>
            <w:textDirection w:val="btLr"/>
          </w:tcPr>
          <w:p w:rsidR="00565E9E" w:rsidRDefault="00565E9E">
            <w:pPr>
              <w:spacing w:before="60" w:after="60"/>
              <w:ind w:left="-108" w:right="-63"/>
              <w:jc w:val="center"/>
              <w:rPr>
                <w:rFonts w:ascii="Arial" w:hAnsi="Arial"/>
                <w:sz w:val="18"/>
              </w:rPr>
            </w:pPr>
            <w:r>
              <w:rPr>
                <w:rFonts w:ascii="Arial" w:hAnsi="Arial"/>
                <w:sz w:val="18"/>
              </w:rPr>
              <w:t>A little data gathered informally</w:t>
            </w:r>
          </w:p>
          <w:p w:rsidR="00565E9E" w:rsidRDefault="00565E9E">
            <w:pPr>
              <w:spacing w:before="60" w:after="60"/>
              <w:ind w:left="-108" w:right="-63"/>
              <w:jc w:val="center"/>
              <w:rPr>
                <w:rFonts w:ascii="Arial" w:hAnsi="Arial"/>
                <w:sz w:val="18"/>
              </w:rPr>
            </w:pPr>
          </w:p>
        </w:tc>
        <w:tc>
          <w:tcPr>
            <w:tcW w:w="765" w:type="dxa"/>
            <w:tcBorders>
              <w:bottom w:val="single" w:sz="4" w:space="0" w:color="auto"/>
            </w:tcBorders>
            <w:shd w:val="pct30" w:color="auto" w:fill="auto"/>
            <w:textDirection w:val="btLr"/>
          </w:tcPr>
          <w:p w:rsidR="00565E9E" w:rsidRDefault="00565E9E">
            <w:pPr>
              <w:spacing w:before="60" w:after="60"/>
              <w:ind w:left="-63" w:right="-108"/>
              <w:jc w:val="center"/>
              <w:rPr>
                <w:rFonts w:ascii="Arial" w:hAnsi="Arial"/>
                <w:sz w:val="18"/>
              </w:rPr>
            </w:pPr>
            <w:r>
              <w:rPr>
                <w:rFonts w:ascii="Arial" w:hAnsi="Arial"/>
                <w:sz w:val="18"/>
              </w:rPr>
              <w:t>A lot of informal data</w:t>
            </w:r>
          </w:p>
          <w:p w:rsidR="00565E9E" w:rsidRDefault="00565E9E">
            <w:pPr>
              <w:spacing w:before="60" w:after="60"/>
              <w:ind w:left="-63" w:right="-108"/>
              <w:jc w:val="center"/>
              <w:rPr>
                <w:rFonts w:ascii="Arial" w:hAnsi="Arial"/>
                <w:sz w:val="18"/>
              </w:rPr>
            </w:pPr>
            <w:r>
              <w:rPr>
                <w:rFonts w:ascii="Arial" w:hAnsi="Arial"/>
                <w:sz w:val="18"/>
              </w:rPr>
              <w:t xml:space="preserve"> gathered</w:t>
            </w:r>
          </w:p>
        </w:tc>
        <w:tc>
          <w:tcPr>
            <w:tcW w:w="765" w:type="dxa"/>
            <w:tcBorders>
              <w:bottom w:val="single" w:sz="4" w:space="0" w:color="auto"/>
            </w:tcBorders>
            <w:shd w:val="pct30" w:color="auto" w:fill="auto"/>
            <w:textDirection w:val="btLr"/>
          </w:tcPr>
          <w:p w:rsidR="00565E9E" w:rsidRDefault="00565E9E">
            <w:pPr>
              <w:spacing w:before="60" w:after="60"/>
              <w:ind w:left="-108" w:right="-153"/>
              <w:jc w:val="center"/>
              <w:rPr>
                <w:rFonts w:ascii="Arial" w:hAnsi="Arial"/>
                <w:sz w:val="18"/>
              </w:rPr>
            </w:pPr>
            <w:r>
              <w:rPr>
                <w:rFonts w:ascii="Arial" w:hAnsi="Arial"/>
                <w:sz w:val="18"/>
              </w:rPr>
              <w:t xml:space="preserve">Some formal data </w:t>
            </w:r>
          </w:p>
          <w:p w:rsidR="00565E9E" w:rsidRDefault="00565E9E">
            <w:pPr>
              <w:spacing w:before="60" w:after="60"/>
              <w:ind w:left="-108" w:right="-153"/>
              <w:jc w:val="center"/>
              <w:rPr>
                <w:rFonts w:ascii="Arial" w:hAnsi="Arial"/>
                <w:sz w:val="18"/>
              </w:rPr>
            </w:pPr>
            <w:r>
              <w:rPr>
                <w:rFonts w:ascii="Arial" w:hAnsi="Arial"/>
                <w:sz w:val="18"/>
              </w:rPr>
              <w:t>gathered</w:t>
            </w:r>
          </w:p>
        </w:tc>
        <w:tc>
          <w:tcPr>
            <w:tcW w:w="765" w:type="dxa"/>
            <w:tcBorders>
              <w:bottom w:val="single" w:sz="4" w:space="0" w:color="auto"/>
            </w:tcBorders>
            <w:shd w:val="pct30" w:color="auto" w:fill="auto"/>
            <w:textDirection w:val="btLr"/>
          </w:tcPr>
          <w:p w:rsidR="00565E9E" w:rsidRDefault="00565E9E">
            <w:pPr>
              <w:spacing w:before="60" w:after="60"/>
              <w:ind w:left="-153" w:right="-108"/>
              <w:jc w:val="center"/>
              <w:rPr>
                <w:rFonts w:ascii="Arial" w:hAnsi="Arial"/>
                <w:sz w:val="18"/>
              </w:rPr>
            </w:pPr>
            <w:r>
              <w:rPr>
                <w:rFonts w:ascii="Arial" w:hAnsi="Arial"/>
                <w:sz w:val="18"/>
              </w:rPr>
              <w:t xml:space="preserve">A great deal of formal data </w:t>
            </w:r>
          </w:p>
          <w:p w:rsidR="00565E9E" w:rsidRDefault="00565E9E">
            <w:pPr>
              <w:spacing w:before="60" w:after="60"/>
              <w:ind w:left="-153" w:right="-108"/>
              <w:jc w:val="center"/>
              <w:rPr>
                <w:rFonts w:ascii="Arial" w:hAnsi="Arial"/>
                <w:sz w:val="18"/>
              </w:rPr>
            </w:pPr>
            <w:r>
              <w:rPr>
                <w:rFonts w:ascii="Arial" w:hAnsi="Arial"/>
                <w:sz w:val="18"/>
              </w:rPr>
              <w:t>gathered</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493" w:author="Casey Smith" w:date="2010-11-21T14:45: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4410" w:type="dxa"/>
            <w:shd w:val="clear" w:color="auto" w:fill="D9D9D9"/>
            <w:tcPrChange w:id="494" w:author="Casey Smith" w:date="2010-11-21T14:45:00Z">
              <w:tcPr>
                <w:tcW w:w="4410" w:type="dxa"/>
                <w:shd w:val="clear" w:color="auto" w:fill="D9D9D9"/>
              </w:tcPr>
            </w:tcPrChange>
          </w:tcPr>
          <w:p w:rsidR="00565E9E" w:rsidRDefault="00565E9E">
            <w:pPr>
              <w:spacing w:before="60" w:after="60"/>
              <w:rPr>
                <w:rFonts w:ascii="Arial" w:hAnsi="Arial"/>
                <w:sz w:val="18"/>
              </w:rPr>
            </w:pPr>
            <w:r>
              <w:rPr>
                <w:rFonts w:ascii="Arial" w:hAnsi="Arial"/>
                <w:sz w:val="18"/>
              </w:rPr>
              <w:t xml:space="preserve">a. Students from low socio-economic backgrounds </w:t>
            </w:r>
          </w:p>
        </w:tc>
        <w:tc>
          <w:tcPr>
            <w:tcW w:w="945" w:type="dxa"/>
            <w:shd w:val="clear" w:color="auto" w:fill="FFFF00"/>
            <w:vAlign w:val="center"/>
            <w:tcPrChange w:id="495" w:author="Casey Smith" w:date="2010-11-21T14:45:00Z">
              <w:tcPr>
                <w:tcW w:w="945" w:type="dxa"/>
                <w:shd w:val="clear" w:color="auto" w:fill="D9D9D9"/>
                <w:vAlign w:val="center"/>
              </w:tcPr>
            </w:tcPrChange>
          </w:tcPr>
          <w:p w:rsidR="00565E9E" w:rsidRDefault="00565E9E">
            <w:pPr>
              <w:spacing w:before="60" w:after="60"/>
              <w:ind w:left="-108" w:right="-63"/>
              <w:jc w:val="center"/>
              <w:rPr>
                <w:rFonts w:ascii="Arial" w:hAnsi="Arial"/>
                <w:sz w:val="18"/>
              </w:rPr>
            </w:pPr>
            <w:r>
              <w:rPr>
                <w:rFonts w:ascii="Arial" w:hAnsi="Arial"/>
                <w:sz w:val="18"/>
              </w:rPr>
              <w:t>O</w:t>
            </w:r>
          </w:p>
        </w:tc>
        <w:tc>
          <w:tcPr>
            <w:tcW w:w="765" w:type="dxa"/>
            <w:shd w:val="clear" w:color="auto" w:fill="D9D9D9"/>
            <w:vAlign w:val="center"/>
            <w:tcPrChange w:id="496" w:author="Casey Smith" w:date="2010-11-21T14:45:00Z">
              <w:tcPr>
                <w:tcW w:w="765" w:type="dxa"/>
                <w:shd w:val="clear" w:color="auto" w:fill="D9D9D9"/>
                <w:vAlign w:val="center"/>
              </w:tcPr>
            </w:tcPrChange>
          </w:tcPr>
          <w:p w:rsidR="00565E9E" w:rsidRDefault="00565E9E">
            <w:pPr>
              <w:spacing w:before="60" w:after="60"/>
              <w:ind w:left="-69" w:right="-108"/>
              <w:jc w:val="center"/>
              <w:rPr>
                <w:rFonts w:ascii="Arial" w:hAnsi="Arial"/>
                <w:sz w:val="18"/>
              </w:rPr>
            </w:pPr>
            <w:r>
              <w:rPr>
                <w:rFonts w:ascii="Arial" w:hAnsi="Arial"/>
                <w:sz w:val="18"/>
              </w:rPr>
              <w:t>O</w:t>
            </w:r>
          </w:p>
        </w:tc>
        <w:tc>
          <w:tcPr>
            <w:tcW w:w="765" w:type="dxa"/>
            <w:shd w:val="clear" w:color="auto" w:fill="D9D9D9"/>
            <w:vAlign w:val="center"/>
            <w:tcPrChange w:id="497" w:author="Casey Smith" w:date="2010-11-21T14:45:00Z">
              <w:tcPr>
                <w:tcW w:w="765" w:type="dxa"/>
                <w:shd w:val="clear" w:color="auto" w:fill="D9D9D9"/>
                <w:vAlign w:val="center"/>
              </w:tcPr>
            </w:tcPrChange>
          </w:tcPr>
          <w:p w:rsidR="00565E9E" w:rsidRDefault="00565E9E">
            <w:pPr>
              <w:spacing w:before="60" w:after="60"/>
              <w:ind w:left="-108" w:right="-63"/>
              <w:jc w:val="center"/>
              <w:rPr>
                <w:rFonts w:ascii="Arial" w:hAnsi="Arial"/>
                <w:sz w:val="18"/>
              </w:rPr>
            </w:pPr>
            <w:r>
              <w:rPr>
                <w:rFonts w:ascii="Arial" w:hAnsi="Arial"/>
                <w:sz w:val="18"/>
              </w:rPr>
              <w:t>O</w:t>
            </w:r>
          </w:p>
        </w:tc>
        <w:tc>
          <w:tcPr>
            <w:tcW w:w="765" w:type="dxa"/>
            <w:shd w:val="clear" w:color="auto" w:fill="D9D9D9"/>
            <w:vAlign w:val="center"/>
            <w:tcPrChange w:id="498" w:author="Casey Smith" w:date="2010-11-21T14:45:00Z">
              <w:tcPr>
                <w:tcW w:w="765" w:type="dxa"/>
                <w:shd w:val="clear" w:color="auto" w:fill="D9D9D9"/>
                <w:vAlign w:val="center"/>
              </w:tcPr>
            </w:tcPrChange>
          </w:tcPr>
          <w:p w:rsidR="00565E9E" w:rsidRDefault="00565E9E">
            <w:pPr>
              <w:spacing w:before="60" w:after="60"/>
              <w:ind w:left="-63" w:right="-108"/>
              <w:jc w:val="center"/>
              <w:rPr>
                <w:rFonts w:ascii="Arial" w:hAnsi="Arial"/>
                <w:sz w:val="18"/>
              </w:rPr>
            </w:pPr>
            <w:r>
              <w:rPr>
                <w:rFonts w:ascii="Arial" w:hAnsi="Arial"/>
                <w:sz w:val="18"/>
              </w:rPr>
              <w:t>O</w:t>
            </w:r>
          </w:p>
        </w:tc>
        <w:tc>
          <w:tcPr>
            <w:tcW w:w="765" w:type="dxa"/>
            <w:shd w:val="clear" w:color="auto" w:fill="D9D9D9"/>
            <w:vAlign w:val="center"/>
            <w:tcPrChange w:id="499" w:author="Casey Smith" w:date="2010-11-21T14:45:00Z">
              <w:tcPr>
                <w:tcW w:w="765" w:type="dxa"/>
                <w:shd w:val="clear" w:color="auto" w:fill="D9D9D9"/>
                <w:vAlign w:val="center"/>
              </w:tcPr>
            </w:tcPrChange>
          </w:tcPr>
          <w:p w:rsidR="00565E9E" w:rsidRDefault="00565E9E">
            <w:pPr>
              <w:spacing w:before="60" w:after="60"/>
              <w:ind w:left="-108" w:right="-153"/>
              <w:jc w:val="center"/>
              <w:rPr>
                <w:rFonts w:ascii="Arial" w:hAnsi="Arial"/>
                <w:sz w:val="18"/>
              </w:rPr>
            </w:pPr>
            <w:r>
              <w:rPr>
                <w:rFonts w:ascii="Arial" w:hAnsi="Arial"/>
                <w:sz w:val="18"/>
              </w:rPr>
              <w:t>O</w:t>
            </w:r>
          </w:p>
        </w:tc>
        <w:tc>
          <w:tcPr>
            <w:tcW w:w="765" w:type="dxa"/>
            <w:shd w:val="clear" w:color="auto" w:fill="D9D9D9"/>
            <w:vAlign w:val="center"/>
            <w:tcPrChange w:id="500" w:author="Casey Smith" w:date="2010-11-21T14:45:00Z">
              <w:tcPr>
                <w:tcW w:w="765" w:type="dxa"/>
                <w:shd w:val="clear" w:color="auto" w:fill="D9D9D9"/>
                <w:vAlign w:val="center"/>
              </w:tcPr>
            </w:tcPrChange>
          </w:tcPr>
          <w:p w:rsidR="00565E9E" w:rsidRDefault="00565E9E">
            <w:pPr>
              <w:spacing w:before="60" w:after="60"/>
              <w:ind w:left="-153"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01" w:author="Casey Smith" w:date="2010-11-21T14:45: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4410" w:type="dxa"/>
            <w:tcBorders>
              <w:bottom w:val="single" w:sz="4" w:space="0" w:color="auto"/>
            </w:tcBorders>
            <w:tcPrChange w:id="502" w:author="Casey Smith" w:date="2010-11-21T14:45:00Z">
              <w:tcPr>
                <w:tcW w:w="4410" w:type="dxa"/>
                <w:tcBorders>
                  <w:bottom w:val="single" w:sz="4" w:space="0" w:color="auto"/>
                </w:tcBorders>
              </w:tcPr>
            </w:tcPrChange>
          </w:tcPr>
          <w:p w:rsidR="00565E9E" w:rsidRDefault="00565E9E">
            <w:pPr>
              <w:spacing w:before="60" w:after="60"/>
              <w:rPr>
                <w:rFonts w:ascii="Arial" w:hAnsi="Arial"/>
                <w:sz w:val="18"/>
              </w:rPr>
            </w:pPr>
            <w:r>
              <w:rPr>
                <w:rFonts w:ascii="Arial" w:hAnsi="Arial"/>
                <w:sz w:val="18"/>
              </w:rPr>
              <w:t xml:space="preserve">b. Girls </w:t>
            </w:r>
          </w:p>
        </w:tc>
        <w:tc>
          <w:tcPr>
            <w:tcW w:w="945" w:type="dxa"/>
            <w:tcBorders>
              <w:bottom w:val="single" w:sz="4" w:space="0" w:color="auto"/>
            </w:tcBorders>
            <w:shd w:val="clear" w:color="auto" w:fill="FFFF00"/>
            <w:vAlign w:val="center"/>
            <w:tcPrChange w:id="503" w:author="Casey Smith" w:date="2010-11-21T14:45:00Z">
              <w:tcPr>
                <w:tcW w:w="945" w:type="dxa"/>
                <w:tcBorders>
                  <w:bottom w:val="single" w:sz="4" w:space="0" w:color="auto"/>
                </w:tcBorders>
                <w:vAlign w:val="center"/>
              </w:tcPr>
            </w:tcPrChange>
          </w:tcPr>
          <w:p w:rsidR="00565E9E" w:rsidRDefault="00565E9E">
            <w:pPr>
              <w:spacing w:before="60" w:after="60"/>
              <w:ind w:left="-108" w:right="-63"/>
              <w:jc w:val="center"/>
              <w:rPr>
                <w:rFonts w:ascii="Arial" w:hAnsi="Arial"/>
                <w:sz w:val="18"/>
              </w:rPr>
            </w:pPr>
            <w:r>
              <w:rPr>
                <w:rFonts w:ascii="Arial" w:hAnsi="Arial"/>
                <w:sz w:val="18"/>
              </w:rPr>
              <w:t>O</w:t>
            </w:r>
          </w:p>
        </w:tc>
        <w:tc>
          <w:tcPr>
            <w:tcW w:w="765" w:type="dxa"/>
            <w:tcBorders>
              <w:bottom w:val="single" w:sz="4" w:space="0" w:color="auto"/>
            </w:tcBorders>
            <w:vAlign w:val="center"/>
            <w:tcPrChange w:id="504" w:author="Casey Smith" w:date="2010-11-21T14:45:00Z">
              <w:tcPr>
                <w:tcW w:w="765" w:type="dxa"/>
                <w:tcBorders>
                  <w:bottom w:val="single" w:sz="4" w:space="0" w:color="auto"/>
                </w:tcBorders>
                <w:vAlign w:val="center"/>
              </w:tcPr>
            </w:tcPrChange>
          </w:tcPr>
          <w:p w:rsidR="00565E9E" w:rsidRDefault="00565E9E">
            <w:pPr>
              <w:spacing w:before="60" w:after="60"/>
              <w:ind w:left="-69" w:right="-108"/>
              <w:jc w:val="center"/>
              <w:rPr>
                <w:rFonts w:ascii="Arial" w:hAnsi="Arial"/>
                <w:sz w:val="18"/>
              </w:rPr>
            </w:pPr>
            <w:r>
              <w:rPr>
                <w:rFonts w:ascii="Arial" w:hAnsi="Arial"/>
                <w:sz w:val="18"/>
              </w:rPr>
              <w:t>O</w:t>
            </w:r>
          </w:p>
        </w:tc>
        <w:tc>
          <w:tcPr>
            <w:tcW w:w="765" w:type="dxa"/>
            <w:tcBorders>
              <w:bottom w:val="single" w:sz="4" w:space="0" w:color="auto"/>
            </w:tcBorders>
            <w:vAlign w:val="center"/>
            <w:tcPrChange w:id="505" w:author="Casey Smith" w:date="2010-11-21T14:45:00Z">
              <w:tcPr>
                <w:tcW w:w="765" w:type="dxa"/>
                <w:tcBorders>
                  <w:bottom w:val="single" w:sz="4" w:space="0" w:color="auto"/>
                </w:tcBorders>
                <w:vAlign w:val="center"/>
              </w:tcPr>
            </w:tcPrChange>
          </w:tcPr>
          <w:p w:rsidR="00565E9E" w:rsidRDefault="00565E9E">
            <w:pPr>
              <w:spacing w:before="60" w:after="60"/>
              <w:ind w:left="-108" w:right="-63"/>
              <w:jc w:val="center"/>
              <w:rPr>
                <w:rFonts w:ascii="Arial" w:hAnsi="Arial"/>
                <w:sz w:val="18"/>
              </w:rPr>
            </w:pPr>
            <w:r>
              <w:rPr>
                <w:rFonts w:ascii="Arial" w:hAnsi="Arial"/>
                <w:sz w:val="18"/>
              </w:rPr>
              <w:t>O</w:t>
            </w:r>
          </w:p>
        </w:tc>
        <w:tc>
          <w:tcPr>
            <w:tcW w:w="765" w:type="dxa"/>
            <w:tcBorders>
              <w:bottom w:val="single" w:sz="4" w:space="0" w:color="auto"/>
            </w:tcBorders>
            <w:vAlign w:val="center"/>
            <w:tcPrChange w:id="506" w:author="Casey Smith" w:date="2010-11-21T14:45:00Z">
              <w:tcPr>
                <w:tcW w:w="765" w:type="dxa"/>
                <w:tcBorders>
                  <w:bottom w:val="single" w:sz="4" w:space="0" w:color="auto"/>
                </w:tcBorders>
                <w:vAlign w:val="center"/>
              </w:tcPr>
            </w:tcPrChange>
          </w:tcPr>
          <w:p w:rsidR="00565E9E" w:rsidRDefault="00565E9E">
            <w:pPr>
              <w:spacing w:before="60" w:after="60"/>
              <w:ind w:left="-63" w:right="-108"/>
              <w:jc w:val="center"/>
              <w:rPr>
                <w:rFonts w:ascii="Arial" w:hAnsi="Arial"/>
                <w:sz w:val="18"/>
              </w:rPr>
            </w:pPr>
            <w:r>
              <w:rPr>
                <w:rFonts w:ascii="Arial" w:hAnsi="Arial"/>
                <w:sz w:val="18"/>
              </w:rPr>
              <w:t>O</w:t>
            </w:r>
          </w:p>
        </w:tc>
        <w:tc>
          <w:tcPr>
            <w:tcW w:w="765" w:type="dxa"/>
            <w:tcBorders>
              <w:bottom w:val="single" w:sz="4" w:space="0" w:color="auto"/>
            </w:tcBorders>
            <w:vAlign w:val="center"/>
            <w:tcPrChange w:id="507" w:author="Casey Smith" w:date="2010-11-21T14:45:00Z">
              <w:tcPr>
                <w:tcW w:w="765" w:type="dxa"/>
                <w:tcBorders>
                  <w:bottom w:val="single" w:sz="4" w:space="0" w:color="auto"/>
                </w:tcBorders>
                <w:vAlign w:val="center"/>
              </w:tcPr>
            </w:tcPrChange>
          </w:tcPr>
          <w:p w:rsidR="00565E9E" w:rsidRDefault="00565E9E">
            <w:pPr>
              <w:spacing w:before="60" w:after="60"/>
              <w:ind w:left="-108" w:right="-153"/>
              <w:jc w:val="center"/>
              <w:rPr>
                <w:rFonts w:ascii="Arial" w:hAnsi="Arial"/>
                <w:sz w:val="18"/>
              </w:rPr>
            </w:pPr>
            <w:r>
              <w:rPr>
                <w:rFonts w:ascii="Arial" w:hAnsi="Arial"/>
                <w:sz w:val="18"/>
              </w:rPr>
              <w:t>O</w:t>
            </w:r>
          </w:p>
        </w:tc>
        <w:tc>
          <w:tcPr>
            <w:tcW w:w="765" w:type="dxa"/>
            <w:tcBorders>
              <w:bottom w:val="single" w:sz="4" w:space="0" w:color="auto"/>
            </w:tcBorders>
            <w:vAlign w:val="center"/>
            <w:tcPrChange w:id="508" w:author="Casey Smith" w:date="2010-11-21T14:45:00Z">
              <w:tcPr>
                <w:tcW w:w="765" w:type="dxa"/>
                <w:tcBorders>
                  <w:bottom w:val="single" w:sz="4" w:space="0" w:color="auto"/>
                </w:tcBorders>
                <w:vAlign w:val="center"/>
              </w:tcPr>
            </w:tcPrChange>
          </w:tcPr>
          <w:p w:rsidR="00565E9E" w:rsidRDefault="00565E9E">
            <w:pPr>
              <w:spacing w:before="60" w:after="60"/>
              <w:ind w:left="-153"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09" w:author="Casey Smith" w:date="2010-11-21T14:45: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4410" w:type="dxa"/>
            <w:shd w:val="clear" w:color="auto" w:fill="D9D9D9"/>
            <w:tcPrChange w:id="510" w:author="Casey Smith" w:date="2010-11-21T14:45:00Z">
              <w:tcPr>
                <w:tcW w:w="4410" w:type="dxa"/>
                <w:shd w:val="clear" w:color="auto" w:fill="D9D9D9"/>
              </w:tcPr>
            </w:tcPrChange>
          </w:tcPr>
          <w:p w:rsidR="00565E9E" w:rsidRDefault="00565E9E">
            <w:pPr>
              <w:spacing w:before="60" w:after="60"/>
              <w:rPr>
                <w:rFonts w:ascii="Arial" w:hAnsi="Arial"/>
                <w:sz w:val="18"/>
              </w:rPr>
            </w:pPr>
            <w:r>
              <w:rPr>
                <w:rFonts w:ascii="Arial" w:hAnsi="Arial"/>
                <w:sz w:val="18"/>
              </w:rPr>
              <w:t>c. Students from historically disadvantaged racial or ethnic backgrounds</w:t>
            </w:r>
          </w:p>
        </w:tc>
        <w:tc>
          <w:tcPr>
            <w:tcW w:w="945" w:type="dxa"/>
            <w:shd w:val="clear" w:color="auto" w:fill="FFFF00"/>
            <w:vAlign w:val="center"/>
            <w:tcPrChange w:id="511" w:author="Casey Smith" w:date="2010-11-21T14:45:00Z">
              <w:tcPr>
                <w:tcW w:w="945" w:type="dxa"/>
                <w:shd w:val="clear" w:color="auto" w:fill="D9D9D9"/>
                <w:vAlign w:val="center"/>
              </w:tcPr>
            </w:tcPrChange>
          </w:tcPr>
          <w:p w:rsidR="00565E9E" w:rsidRDefault="00565E9E">
            <w:pPr>
              <w:spacing w:before="60" w:after="60"/>
              <w:ind w:left="-108" w:right="-63"/>
              <w:jc w:val="center"/>
              <w:rPr>
                <w:rFonts w:ascii="Arial" w:hAnsi="Arial"/>
                <w:sz w:val="18"/>
              </w:rPr>
            </w:pPr>
            <w:r>
              <w:rPr>
                <w:rFonts w:ascii="Arial" w:hAnsi="Arial"/>
                <w:sz w:val="18"/>
              </w:rPr>
              <w:t>O</w:t>
            </w:r>
          </w:p>
        </w:tc>
        <w:tc>
          <w:tcPr>
            <w:tcW w:w="765" w:type="dxa"/>
            <w:shd w:val="clear" w:color="auto" w:fill="D9D9D9"/>
            <w:vAlign w:val="center"/>
            <w:tcPrChange w:id="512" w:author="Casey Smith" w:date="2010-11-21T14:45:00Z">
              <w:tcPr>
                <w:tcW w:w="765" w:type="dxa"/>
                <w:shd w:val="clear" w:color="auto" w:fill="D9D9D9"/>
                <w:vAlign w:val="center"/>
              </w:tcPr>
            </w:tcPrChange>
          </w:tcPr>
          <w:p w:rsidR="00565E9E" w:rsidRDefault="00565E9E">
            <w:pPr>
              <w:spacing w:before="60" w:after="60"/>
              <w:ind w:left="-69" w:right="-108"/>
              <w:jc w:val="center"/>
              <w:rPr>
                <w:rFonts w:ascii="Arial" w:hAnsi="Arial"/>
                <w:sz w:val="18"/>
              </w:rPr>
            </w:pPr>
            <w:r>
              <w:rPr>
                <w:rFonts w:ascii="Arial" w:hAnsi="Arial"/>
                <w:sz w:val="18"/>
              </w:rPr>
              <w:t>O</w:t>
            </w:r>
          </w:p>
        </w:tc>
        <w:tc>
          <w:tcPr>
            <w:tcW w:w="765" w:type="dxa"/>
            <w:shd w:val="clear" w:color="auto" w:fill="D9D9D9"/>
            <w:vAlign w:val="center"/>
            <w:tcPrChange w:id="513" w:author="Casey Smith" w:date="2010-11-21T14:45:00Z">
              <w:tcPr>
                <w:tcW w:w="765" w:type="dxa"/>
                <w:shd w:val="clear" w:color="auto" w:fill="D9D9D9"/>
                <w:vAlign w:val="center"/>
              </w:tcPr>
            </w:tcPrChange>
          </w:tcPr>
          <w:p w:rsidR="00565E9E" w:rsidRDefault="00565E9E">
            <w:pPr>
              <w:spacing w:before="60" w:after="60"/>
              <w:ind w:left="-108" w:right="-63"/>
              <w:jc w:val="center"/>
              <w:rPr>
                <w:rFonts w:ascii="Arial" w:hAnsi="Arial"/>
                <w:sz w:val="18"/>
              </w:rPr>
            </w:pPr>
            <w:r>
              <w:rPr>
                <w:rFonts w:ascii="Arial" w:hAnsi="Arial"/>
                <w:sz w:val="18"/>
              </w:rPr>
              <w:t>O</w:t>
            </w:r>
          </w:p>
        </w:tc>
        <w:tc>
          <w:tcPr>
            <w:tcW w:w="765" w:type="dxa"/>
            <w:shd w:val="clear" w:color="auto" w:fill="D9D9D9"/>
            <w:vAlign w:val="center"/>
            <w:tcPrChange w:id="514" w:author="Casey Smith" w:date="2010-11-21T14:45:00Z">
              <w:tcPr>
                <w:tcW w:w="765" w:type="dxa"/>
                <w:shd w:val="clear" w:color="auto" w:fill="D9D9D9"/>
                <w:vAlign w:val="center"/>
              </w:tcPr>
            </w:tcPrChange>
          </w:tcPr>
          <w:p w:rsidR="00565E9E" w:rsidRDefault="00565E9E">
            <w:pPr>
              <w:spacing w:before="60" w:after="60"/>
              <w:ind w:left="-63" w:right="-108"/>
              <w:jc w:val="center"/>
              <w:rPr>
                <w:rFonts w:ascii="Arial" w:hAnsi="Arial"/>
                <w:sz w:val="18"/>
              </w:rPr>
            </w:pPr>
            <w:r>
              <w:rPr>
                <w:rFonts w:ascii="Arial" w:hAnsi="Arial"/>
                <w:sz w:val="18"/>
              </w:rPr>
              <w:t>O</w:t>
            </w:r>
          </w:p>
        </w:tc>
        <w:tc>
          <w:tcPr>
            <w:tcW w:w="765" w:type="dxa"/>
            <w:shd w:val="clear" w:color="auto" w:fill="D9D9D9"/>
            <w:vAlign w:val="center"/>
            <w:tcPrChange w:id="515" w:author="Casey Smith" w:date="2010-11-21T14:45:00Z">
              <w:tcPr>
                <w:tcW w:w="765" w:type="dxa"/>
                <w:shd w:val="clear" w:color="auto" w:fill="D9D9D9"/>
                <w:vAlign w:val="center"/>
              </w:tcPr>
            </w:tcPrChange>
          </w:tcPr>
          <w:p w:rsidR="00565E9E" w:rsidRDefault="00565E9E">
            <w:pPr>
              <w:spacing w:before="60" w:after="60"/>
              <w:ind w:left="-108" w:right="-153"/>
              <w:jc w:val="center"/>
              <w:rPr>
                <w:rFonts w:ascii="Arial" w:hAnsi="Arial"/>
                <w:sz w:val="18"/>
              </w:rPr>
            </w:pPr>
            <w:r>
              <w:rPr>
                <w:rFonts w:ascii="Arial" w:hAnsi="Arial"/>
                <w:sz w:val="18"/>
              </w:rPr>
              <w:t>O</w:t>
            </w:r>
          </w:p>
        </w:tc>
        <w:tc>
          <w:tcPr>
            <w:tcW w:w="765" w:type="dxa"/>
            <w:shd w:val="clear" w:color="auto" w:fill="D9D9D9"/>
            <w:vAlign w:val="center"/>
            <w:tcPrChange w:id="516" w:author="Casey Smith" w:date="2010-11-21T14:45:00Z">
              <w:tcPr>
                <w:tcW w:w="765" w:type="dxa"/>
                <w:shd w:val="clear" w:color="auto" w:fill="D9D9D9"/>
                <w:vAlign w:val="center"/>
              </w:tcPr>
            </w:tcPrChange>
          </w:tcPr>
          <w:p w:rsidR="00565E9E" w:rsidRDefault="00565E9E">
            <w:pPr>
              <w:spacing w:before="60" w:after="60"/>
              <w:ind w:left="-153"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17" w:author="Casey Smith" w:date="2010-11-21T14:45: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4410" w:type="dxa"/>
            <w:tcPrChange w:id="518" w:author="Casey Smith" w:date="2010-11-21T14:45:00Z">
              <w:tcPr>
                <w:tcW w:w="4410" w:type="dxa"/>
              </w:tcPr>
            </w:tcPrChange>
          </w:tcPr>
          <w:p w:rsidR="00565E9E" w:rsidRDefault="00565E9E">
            <w:pPr>
              <w:spacing w:before="60" w:after="60"/>
              <w:rPr>
                <w:rFonts w:ascii="Arial" w:hAnsi="Arial"/>
                <w:sz w:val="18"/>
              </w:rPr>
            </w:pPr>
            <w:r>
              <w:rPr>
                <w:rFonts w:ascii="Arial" w:hAnsi="Arial"/>
                <w:sz w:val="18"/>
              </w:rPr>
              <w:t xml:space="preserve">d. Students with special learning needs </w:t>
            </w:r>
          </w:p>
        </w:tc>
        <w:tc>
          <w:tcPr>
            <w:tcW w:w="945" w:type="dxa"/>
            <w:shd w:val="clear" w:color="auto" w:fill="FFFF00"/>
            <w:vAlign w:val="center"/>
            <w:tcPrChange w:id="519" w:author="Casey Smith" w:date="2010-11-21T14:45:00Z">
              <w:tcPr>
                <w:tcW w:w="945" w:type="dxa"/>
                <w:vAlign w:val="center"/>
              </w:tcPr>
            </w:tcPrChange>
          </w:tcPr>
          <w:p w:rsidR="00565E9E" w:rsidRDefault="00565E9E">
            <w:pPr>
              <w:spacing w:before="60" w:after="60"/>
              <w:ind w:left="-108" w:right="-63"/>
              <w:jc w:val="center"/>
              <w:rPr>
                <w:rFonts w:ascii="Arial" w:hAnsi="Arial"/>
                <w:sz w:val="18"/>
              </w:rPr>
            </w:pPr>
            <w:r>
              <w:rPr>
                <w:rFonts w:ascii="Arial" w:hAnsi="Arial"/>
                <w:sz w:val="18"/>
              </w:rPr>
              <w:t>O</w:t>
            </w:r>
          </w:p>
        </w:tc>
        <w:tc>
          <w:tcPr>
            <w:tcW w:w="765" w:type="dxa"/>
            <w:vAlign w:val="center"/>
            <w:tcPrChange w:id="520" w:author="Casey Smith" w:date="2010-11-21T14:45:00Z">
              <w:tcPr>
                <w:tcW w:w="765" w:type="dxa"/>
                <w:vAlign w:val="center"/>
              </w:tcPr>
            </w:tcPrChange>
          </w:tcPr>
          <w:p w:rsidR="00565E9E" w:rsidRDefault="00565E9E">
            <w:pPr>
              <w:spacing w:before="60" w:after="60"/>
              <w:ind w:left="-69" w:right="-108"/>
              <w:jc w:val="center"/>
              <w:rPr>
                <w:rFonts w:ascii="Arial" w:hAnsi="Arial"/>
                <w:sz w:val="18"/>
              </w:rPr>
            </w:pPr>
            <w:r>
              <w:rPr>
                <w:rFonts w:ascii="Arial" w:hAnsi="Arial"/>
                <w:sz w:val="18"/>
              </w:rPr>
              <w:t>O</w:t>
            </w:r>
          </w:p>
        </w:tc>
        <w:tc>
          <w:tcPr>
            <w:tcW w:w="765" w:type="dxa"/>
            <w:vAlign w:val="center"/>
            <w:tcPrChange w:id="521" w:author="Casey Smith" w:date="2010-11-21T14:45:00Z">
              <w:tcPr>
                <w:tcW w:w="765" w:type="dxa"/>
                <w:vAlign w:val="center"/>
              </w:tcPr>
            </w:tcPrChange>
          </w:tcPr>
          <w:p w:rsidR="00565E9E" w:rsidRDefault="00565E9E">
            <w:pPr>
              <w:spacing w:before="60" w:after="60"/>
              <w:ind w:left="-108" w:right="-63"/>
              <w:jc w:val="center"/>
              <w:rPr>
                <w:rFonts w:ascii="Arial" w:hAnsi="Arial"/>
                <w:sz w:val="18"/>
              </w:rPr>
            </w:pPr>
            <w:r>
              <w:rPr>
                <w:rFonts w:ascii="Arial" w:hAnsi="Arial"/>
                <w:sz w:val="18"/>
              </w:rPr>
              <w:t>O</w:t>
            </w:r>
          </w:p>
        </w:tc>
        <w:tc>
          <w:tcPr>
            <w:tcW w:w="765" w:type="dxa"/>
            <w:vAlign w:val="center"/>
            <w:tcPrChange w:id="522" w:author="Casey Smith" w:date="2010-11-21T14:45:00Z">
              <w:tcPr>
                <w:tcW w:w="765" w:type="dxa"/>
                <w:vAlign w:val="center"/>
              </w:tcPr>
            </w:tcPrChange>
          </w:tcPr>
          <w:p w:rsidR="00565E9E" w:rsidRDefault="00565E9E">
            <w:pPr>
              <w:spacing w:before="60" w:after="60"/>
              <w:ind w:left="-63" w:right="-108"/>
              <w:jc w:val="center"/>
              <w:rPr>
                <w:rFonts w:ascii="Arial" w:hAnsi="Arial"/>
                <w:sz w:val="18"/>
              </w:rPr>
            </w:pPr>
            <w:r>
              <w:rPr>
                <w:rFonts w:ascii="Arial" w:hAnsi="Arial"/>
                <w:sz w:val="18"/>
              </w:rPr>
              <w:t>O</w:t>
            </w:r>
          </w:p>
        </w:tc>
        <w:tc>
          <w:tcPr>
            <w:tcW w:w="765" w:type="dxa"/>
            <w:vAlign w:val="center"/>
            <w:tcPrChange w:id="523" w:author="Casey Smith" w:date="2010-11-21T14:45:00Z">
              <w:tcPr>
                <w:tcW w:w="765" w:type="dxa"/>
                <w:vAlign w:val="center"/>
              </w:tcPr>
            </w:tcPrChange>
          </w:tcPr>
          <w:p w:rsidR="00565E9E" w:rsidRDefault="00565E9E">
            <w:pPr>
              <w:spacing w:before="60" w:after="60"/>
              <w:ind w:left="-108" w:right="-153"/>
              <w:jc w:val="center"/>
              <w:rPr>
                <w:rFonts w:ascii="Arial" w:hAnsi="Arial"/>
                <w:sz w:val="18"/>
              </w:rPr>
            </w:pPr>
            <w:r>
              <w:rPr>
                <w:rFonts w:ascii="Arial" w:hAnsi="Arial"/>
                <w:sz w:val="18"/>
              </w:rPr>
              <w:t>O</w:t>
            </w:r>
          </w:p>
        </w:tc>
        <w:tc>
          <w:tcPr>
            <w:tcW w:w="765" w:type="dxa"/>
            <w:vAlign w:val="center"/>
            <w:tcPrChange w:id="524" w:author="Casey Smith" w:date="2010-11-21T14:45:00Z">
              <w:tcPr>
                <w:tcW w:w="765" w:type="dxa"/>
                <w:vAlign w:val="center"/>
              </w:tcPr>
            </w:tcPrChange>
          </w:tcPr>
          <w:p w:rsidR="00565E9E" w:rsidRDefault="00565E9E">
            <w:pPr>
              <w:spacing w:before="60" w:after="60"/>
              <w:ind w:left="-153" w:right="-108"/>
              <w:jc w:val="center"/>
              <w:rPr>
                <w:rFonts w:ascii="Arial" w:hAnsi="Arial"/>
                <w:sz w:val="18"/>
              </w:rPr>
            </w:pPr>
            <w:r>
              <w:rPr>
                <w:rFonts w:ascii="Arial" w:hAnsi="Arial"/>
                <w:sz w:val="18"/>
              </w:rPr>
              <w:t>O</w:t>
            </w:r>
          </w:p>
        </w:tc>
      </w:tr>
    </w:tbl>
    <w:p w:rsidR="00565E9E" w:rsidRDefault="00565E9E">
      <w:pPr>
        <w:spacing w:before="60" w:after="60"/>
        <w:ind w:left="274"/>
        <w:rPr>
          <w:rFonts w:ascii="Arial" w:hAnsi="Arial"/>
          <w:sz w:val="18"/>
        </w:rPr>
      </w:pPr>
    </w:p>
    <w:p w:rsidR="00565E9E" w:rsidRDefault="00565E9E">
      <w:pPr>
        <w:pStyle w:val="BodyText"/>
        <w:spacing w:after="60"/>
        <w:ind w:left="-90" w:right="-90"/>
        <w:jc w:val="center"/>
      </w:pPr>
    </w:p>
    <w:p w:rsidR="00565E9E" w:rsidRDefault="00565E9E">
      <w:pPr>
        <w:pStyle w:val="BodyText"/>
        <w:ind w:left="270" w:right="-90"/>
        <w:jc w:val="center"/>
      </w:pPr>
      <w:r>
        <w:rPr>
          <w:sz w:val="18"/>
        </w:rPr>
        <w:t>Row A: C4 - 1;               Row B: C4 - 2;                Row C: C4 - 3;                Row D: C4 - 4</w:t>
      </w: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gridCol w:w="630"/>
        <w:gridCol w:w="630"/>
        <w:gridCol w:w="720"/>
        <w:gridCol w:w="630"/>
        <w:gridCol w:w="630"/>
        <w:gridCol w:w="720"/>
        <w:tblGridChange w:id="525">
          <w:tblGrid>
            <w:gridCol w:w="5220"/>
            <w:gridCol w:w="630"/>
            <w:gridCol w:w="630"/>
            <w:gridCol w:w="720"/>
            <w:gridCol w:w="630"/>
            <w:gridCol w:w="630"/>
            <w:gridCol w:w="720"/>
          </w:tblGrid>
        </w:tblGridChange>
      </w:tblGrid>
      <w:tr w:rsidR="00565E9E">
        <w:tblPrEx>
          <w:tblCellMar>
            <w:top w:w="0" w:type="dxa"/>
            <w:bottom w:w="0" w:type="dxa"/>
          </w:tblCellMar>
        </w:tblPrEx>
        <w:trPr>
          <w:cantSplit/>
          <w:trHeight w:val="1295"/>
        </w:trPr>
        <w:tc>
          <w:tcPr>
            <w:tcW w:w="5220" w:type="dxa"/>
            <w:tcBorders>
              <w:bottom w:val="single" w:sz="4" w:space="0" w:color="auto"/>
            </w:tcBorders>
            <w:shd w:val="pct30" w:color="auto" w:fill="auto"/>
          </w:tcPr>
          <w:p w:rsidR="00565E9E" w:rsidRDefault="00565E9E">
            <w:pPr>
              <w:spacing w:before="60" w:after="60"/>
              <w:rPr>
                <w:rFonts w:ascii="Arial" w:hAnsi="Arial"/>
                <w:sz w:val="18"/>
              </w:rPr>
            </w:pPr>
          </w:p>
          <w:p w:rsidR="00565E9E" w:rsidRDefault="00565E9E">
            <w:pPr>
              <w:pStyle w:val="BodyText"/>
              <w:spacing w:before="60" w:after="60"/>
              <w:rPr>
                <w:sz w:val="18"/>
              </w:rPr>
            </w:pPr>
            <w:r>
              <w:rPr>
                <w:sz w:val="18"/>
                <w:shd w:val="clear" w:color="auto" w:fill="FFFFFF"/>
              </w:rPr>
              <w:t>T41</w:t>
            </w:r>
          </w:p>
          <w:p w:rsidR="00565E9E" w:rsidRDefault="00565E9E">
            <w:pPr>
              <w:spacing w:before="60" w:after="60"/>
              <w:rPr>
                <w:rFonts w:ascii="Arial" w:hAnsi="Arial"/>
                <w:sz w:val="18"/>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 xml:space="preserve">In your school, how much access do the following groups of students have to </w:t>
            </w:r>
            <w:r>
              <w:rPr>
                <w:rFonts w:ascii="Arial" w:hAnsi="Arial"/>
                <w:b/>
                <w:sz w:val="18"/>
              </w:rPr>
              <w:t>a wide variety of technology uses</w:t>
            </w:r>
            <w:r>
              <w:rPr>
                <w:rFonts w:ascii="Arial" w:hAnsi="Arial"/>
                <w:sz w:val="18"/>
              </w:rPr>
              <w:t xml:space="preserve"> compared to their peers?  </w:t>
            </w:r>
          </w:p>
          <w:p w:rsidR="00565E9E" w:rsidRDefault="00565E9E">
            <w:pPr>
              <w:spacing w:before="60" w:after="60"/>
              <w:rPr>
                <w:rFonts w:ascii="Arial" w:hAnsi="Arial"/>
                <w:sz w:val="18"/>
              </w:rPr>
            </w:pPr>
          </w:p>
        </w:tc>
        <w:tc>
          <w:tcPr>
            <w:tcW w:w="630" w:type="dxa"/>
            <w:tcBorders>
              <w:bottom w:val="single" w:sz="4" w:space="0" w:color="auto"/>
            </w:tcBorders>
            <w:shd w:val="pct30" w:color="auto" w:fill="auto"/>
            <w:textDirection w:val="btLr"/>
          </w:tcPr>
          <w:p w:rsidR="00565E9E" w:rsidRDefault="00565E9E">
            <w:pPr>
              <w:spacing w:before="60" w:after="60"/>
              <w:ind w:left="-108" w:right="-108"/>
              <w:jc w:val="center"/>
              <w:rPr>
                <w:rFonts w:ascii="Arial" w:hAnsi="Arial"/>
                <w:sz w:val="18"/>
              </w:rPr>
            </w:pPr>
            <w:r>
              <w:rPr>
                <w:rFonts w:ascii="Arial" w:hAnsi="Arial"/>
                <w:sz w:val="18"/>
              </w:rPr>
              <w:t>Don’t know</w:t>
            </w:r>
          </w:p>
        </w:tc>
        <w:tc>
          <w:tcPr>
            <w:tcW w:w="630" w:type="dxa"/>
            <w:tcBorders>
              <w:bottom w:val="single" w:sz="4" w:space="0" w:color="auto"/>
            </w:tcBorders>
            <w:shd w:val="pct30" w:color="auto" w:fill="auto"/>
            <w:textDirection w:val="btLr"/>
          </w:tcPr>
          <w:p w:rsidR="00565E9E" w:rsidRDefault="00565E9E">
            <w:pPr>
              <w:spacing w:before="60" w:after="60"/>
              <w:ind w:left="-108" w:right="-108"/>
              <w:jc w:val="center"/>
              <w:rPr>
                <w:rFonts w:ascii="Arial" w:hAnsi="Arial"/>
                <w:sz w:val="18"/>
              </w:rPr>
            </w:pPr>
            <w:r>
              <w:rPr>
                <w:rFonts w:ascii="Arial" w:hAnsi="Arial"/>
                <w:sz w:val="18"/>
              </w:rPr>
              <w:t>Far less Access</w:t>
            </w:r>
          </w:p>
        </w:tc>
        <w:tc>
          <w:tcPr>
            <w:tcW w:w="720" w:type="dxa"/>
            <w:tcBorders>
              <w:bottom w:val="single" w:sz="4" w:space="0" w:color="auto"/>
            </w:tcBorders>
            <w:shd w:val="pct30" w:color="auto" w:fill="auto"/>
            <w:textDirection w:val="btLr"/>
          </w:tcPr>
          <w:p w:rsidR="00565E9E" w:rsidRDefault="00565E9E">
            <w:pPr>
              <w:tabs>
                <w:tab w:val="left" w:pos="504"/>
              </w:tabs>
              <w:spacing w:before="60" w:after="60"/>
              <w:ind w:left="-108" w:right="-108"/>
              <w:jc w:val="center"/>
              <w:rPr>
                <w:rFonts w:ascii="Arial" w:hAnsi="Arial"/>
                <w:sz w:val="18"/>
              </w:rPr>
            </w:pPr>
            <w:r>
              <w:rPr>
                <w:rFonts w:ascii="Arial" w:hAnsi="Arial"/>
                <w:sz w:val="18"/>
              </w:rPr>
              <w:t xml:space="preserve">Somewhat Less </w:t>
            </w:r>
          </w:p>
          <w:p w:rsidR="00565E9E" w:rsidRDefault="00565E9E">
            <w:pPr>
              <w:tabs>
                <w:tab w:val="left" w:pos="504"/>
              </w:tabs>
              <w:spacing w:before="60" w:after="60"/>
              <w:ind w:left="-108" w:right="-108"/>
              <w:jc w:val="center"/>
              <w:rPr>
                <w:rFonts w:ascii="Arial" w:hAnsi="Arial"/>
                <w:sz w:val="18"/>
              </w:rPr>
            </w:pPr>
            <w:r>
              <w:rPr>
                <w:rFonts w:ascii="Arial" w:hAnsi="Arial"/>
                <w:sz w:val="18"/>
              </w:rPr>
              <w:t>Access</w:t>
            </w:r>
          </w:p>
        </w:tc>
        <w:tc>
          <w:tcPr>
            <w:tcW w:w="630" w:type="dxa"/>
            <w:tcBorders>
              <w:bottom w:val="single" w:sz="4" w:space="0" w:color="auto"/>
            </w:tcBorders>
            <w:shd w:val="pct30" w:color="auto" w:fill="auto"/>
            <w:textDirection w:val="btLr"/>
          </w:tcPr>
          <w:p w:rsidR="00565E9E" w:rsidRDefault="00565E9E">
            <w:pPr>
              <w:spacing w:before="60" w:after="60"/>
              <w:ind w:left="-108" w:right="-108"/>
              <w:jc w:val="center"/>
              <w:rPr>
                <w:rFonts w:ascii="Arial" w:hAnsi="Arial"/>
                <w:sz w:val="18"/>
              </w:rPr>
            </w:pPr>
            <w:r>
              <w:rPr>
                <w:rFonts w:ascii="Arial" w:hAnsi="Arial"/>
                <w:sz w:val="18"/>
              </w:rPr>
              <w:t>No Real Difference</w:t>
            </w:r>
          </w:p>
        </w:tc>
        <w:tc>
          <w:tcPr>
            <w:tcW w:w="630" w:type="dxa"/>
            <w:tcBorders>
              <w:bottom w:val="single" w:sz="4" w:space="0" w:color="auto"/>
            </w:tcBorders>
            <w:shd w:val="pct30" w:color="auto" w:fill="auto"/>
            <w:textDirection w:val="btLr"/>
          </w:tcPr>
          <w:p w:rsidR="00565E9E" w:rsidRDefault="00565E9E">
            <w:pPr>
              <w:spacing w:before="60" w:after="60"/>
              <w:ind w:left="-108" w:right="-108"/>
              <w:jc w:val="center"/>
              <w:rPr>
                <w:rFonts w:ascii="Arial" w:hAnsi="Arial"/>
                <w:sz w:val="18"/>
              </w:rPr>
            </w:pPr>
            <w:r>
              <w:rPr>
                <w:rFonts w:ascii="Arial" w:hAnsi="Arial"/>
                <w:sz w:val="18"/>
              </w:rPr>
              <w:t>Somewhat More Access</w:t>
            </w:r>
          </w:p>
        </w:tc>
        <w:tc>
          <w:tcPr>
            <w:tcW w:w="720" w:type="dxa"/>
            <w:tcBorders>
              <w:bottom w:val="single" w:sz="4" w:space="0" w:color="auto"/>
            </w:tcBorders>
            <w:shd w:val="pct30" w:color="auto" w:fill="auto"/>
            <w:textDirection w:val="btLr"/>
          </w:tcPr>
          <w:p w:rsidR="00565E9E" w:rsidRDefault="00565E9E">
            <w:pPr>
              <w:spacing w:before="60" w:after="60"/>
              <w:ind w:left="-108" w:right="-108"/>
              <w:jc w:val="center"/>
              <w:rPr>
                <w:rFonts w:ascii="Arial" w:hAnsi="Arial"/>
                <w:sz w:val="18"/>
              </w:rPr>
            </w:pPr>
            <w:r>
              <w:rPr>
                <w:rFonts w:ascii="Arial" w:hAnsi="Arial"/>
                <w:sz w:val="18"/>
              </w:rPr>
              <w:t>Far More Access</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26" w:author="Casey Smith" w:date="2010-11-21T14:46: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220" w:type="dxa"/>
            <w:shd w:val="clear" w:color="auto" w:fill="D9D9D9"/>
            <w:tcPrChange w:id="527" w:author="Casey Smith" w:date="2010-11-21T14:46:00Z">
              <w:tcPr>
                <w:tcW w:w="5220" w:type="dxa"/>
                <w:shd w:val="clear" w:color="auto" w:fill="D9D9D9"/>
              </w:tcPr>
            </w:tcPrChange>
          </w:tcPr>
          <w:p w:rsidR="00565E9E" w:rsidRDefault="00565E9E">
            <w:pPr>
              <w:spacing w:before="60" w:after="60"/>
              <w:rPr>
                <w:rFonts w:ascii="Arial" w:hAnsi="Arial"/>
                <w:sz w:val="18"/>
              </w:rPr>
            </w:pPr>
            <w:r>
              <w:rPr>
                <w:rFonts w:ascii="Arial" w:hAnsi="Arial"/>
                <w:sz w:val="18"/>
              </w:rPr>
              <w:t xml:space="preserve">a. Students from low socio-economic backgrounds </w:t>
            </w:r>
          </w:p>
        </w:tc>
        <w:tc>
          <w:tcPr>
            <w:tcW w:w="630" w:type="dxa"/>
            <w:shd w:val="clear" w:color="auto" w:fill="FFFF00"/>
            <w:vAlign w:val="center"/>
            <w:tcPrChange w:id="528" w:author="Casey Smith" w:date="2010-11-21T14:46: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D9D9D9"/>
            <w:vAlign w:val="center"/>
            <w:tcPrChange w:id="529" w:author="Casey Smith" w:date="2010-11-21T14:46: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shd w:val="clear" w:color="auto" w:fill="D9D9D9"/>
            <w:vAlign w:val="center"/>
            <w:tcPrChange w:id="530" w:author="Casey Smith" w:date="2010-11-21T14:46:00Z">
              <w:tcPr>
                <w:tcW w:w="720" w:type="dxa"/>
                <w:shd w:val="clear" w:color="auto" w:fill="D9D9D9"/>
                <w:vAlign w:val="center"/>
              </w:tcPr>
            </w:tcPrChange>
          </w:tcPr>
          <w:p w:rsidR="00565E9E" w:rsidRDefault="00565E9E">
            <w:pPr>
              <w:tabs>
                <w:tab w:val="left" w:pos="504"/>
              </w:tabs>
              <w:spacing w:before="60" w:after="60"/>
              <w:ind w:left="-108" w:right="-108"/>
              <w:jc w:val="center"/>
              <w:rPr>
                <w:rFonts w:ascii="Arial" w:hAnsi="Arial"/>
                <w:sz w:val="18"/>
              </w:rPr>
            </w:pPr>
            <w:r>
              <w:rPr>
                <w:rFonts w:ascii="Arial" w:hAnsi="Arial"/>
                <w:sz w:val="18"/>
              </w:rPr>
              <w:t>O</w:t>
            </w:r>
          </w:p>
        </w:tc>
        <w:tc>
          <w:tcPr>
            <w:tcW w:w="630" w:type="dxa"/>
            <w:shd w:val="clear" w:color="auto" w:fill="D9D9D9"/>
            <w:vAlign w:val="center"/>
            <w:tcPrChange w:id="531" w:author="Casey Smith" w:date="2010-11-21T14:46: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D9D9D9"/>
            <w:vAlign w:val="center"/>
            <w:tcPrChange w:id="532" w:author="Casey Smith" w:date="2010-11-21T14:46: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shd w:val="clear" w:color="auto" w:fill="D9D9D9"/>
            <w:vAlign w:val="center"/>
            <w:tcPrChange w:id="533" w:author="Casey Smith" w:date="2010-11-21T14:46:00Z">
              <w:tcPr>
                <w:tcW w:w="72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34" w:author="Casey Smith" w:date="2010-11-21T14:46: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220" w:type="dxa"/>
            <w:tcBorders>
              <w:bottom w:val="single" w:sz="4" w:space="0" w:color="auto"/>
            </w:tcBorders>
            <w:tcPrChange w:id="535" w:author="Casey Smith" w:date="2010-11-21T14:46:00Z">
              <w:tcPr>
                <w:tcW w:w="5220" w:type="dxa"/>
                <w:tcBorders>
                  <w:bottom w:val="single" w:sz="4" w:space="0" w:color="auto"/>
                </w:tcBorders>
              </w:tcPr>
            </w:tcPrChange>
          </w:tcPr>
          <w:p w:rsidR="00565E9E" w:rsidRDefault="00565E9E">
            <w:pPr>
              <w:spacing w:before="60" w:after="60"/>
              <w:rPr>
                <w:rFonts w:ascii="Arial" w:hAnsi="Arial"/>
                <w:sz w:val="18"/>
              </w:rPr>
            </w:pPr>
            <w:r>
              <w:rPr>
                <w:rFonts w:ascii="Arial" w:hAnsi="Arial"/>
                <w:sz w:val="18"/>
              </w:rPr>
              <w:t xml:space="preserve">b. Girls </w:t>
            </w:r>
          </w:p>
        </w:tc>
        <w:tc>
          <w:tcPr>
            <w:tcW w:w="630" w:type="dxa"/>
            <w:tcBorders>
              <w:bottom w:val="single" w:sz="4" w:space="0" w:color="auto"/>
            </w:tcBorders>
            <w:shd w:val="clear" w:color="auto" w:fill="FFFF00"/>
            <w:vAlign w:val="center"/>
            <w:tcPrChange w:id="536" w:author="Casey Smith" w:date="2010-11-21T14:46:00Z">
              <w:tcPr>
                <w:tcW w:w="630" w:type="dxa"/>
                <w:tcBorders>
                  <w:bottom w:val="single" w:sz="4" w:space="0" w:color="auto"/>
                </w:tcBorders>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537" w:author="Casey Smith" w:date="2010-11-21T14:46:00Z">
              <w:tcPr>
                <w:tcW w:w="630" w:type="dxa"/>
                <w:tcBorders>
                  <w:bottom w:val="single" w:sz="4" w:space="0" w:color="auto"/>
                </w:tcBorders>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538" w:author="Casey Smith" w:date="2010-11-21T14:46:00Z">
              <w:tcPr>
                <w:tcW w:w="720" w:type="dxa"/>
                <w:tcBorders>
                  <w:bottom w:val="single" w:sz="4" w:space="0" w:color="auto"/>
                </w:tcBorders>
                <w:vAlign w:val="center"/>
              </w:tcPr>
            </w:tcPrChange>
          </w:tcPr>
          <w:p w:rsidR="00565E9E" w:rsidRDefault="00565E9E">
            <w:pPr>
              <w:tabs>
                <w:tab w:val="left" w:pos="504"/>
              </w:tabs>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539" w:author="Casey Smith" w:date="2010-11-21T14:46:00Z">
              <w:tcPr>
                <w:tcW w:w="630" w:type="dxa"/>
                <w:tcBorders>
                  <w:bottom w:val="single" w:sz="4" w:space="0" w:color="auto"/>
                </w:tcBorders>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vAlign w:val="center"/>
            <w:tcPrChange w:id="540" w:author="Casey Smith" w:date="2010-11-21T14:46:00Z">
              <w:tcPr>
                <w:tcW w:w="630" w:type="dxa"/>
                <w:tcBorders>
                  <w:bottom w:val="single" w:sz="4" w:space="0" w:color="auto"/>
                </w:tcBorders>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vAlign w:val="center"/>
            <w:tcPrChange w:id="541" w:author="Casey Smith" w:date="2010-11-21T14:46:00Z">
              <w:tcPr>
                <w:tcW w:w="720" w:type="dxa"/>
                <w:tcBorders>
                  <w:bottom w:val="single" w:sz="4" w:space="0" w:color="auto"/>
                </w:tcBorders>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42" w:author="Casey Smith" w:date="2010-11-21T14:46: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220" w:type="dxa"/>
            <w:shd w:val="clear" w:color="auto" w:fill="D9D9D9"/>
            <w:tcPrChange w:id="543" w:author="Casey Smith" w:date="2010-11-21T14:46:00Z">
              <w:tcPr>
                <w:tcW w:w="5220" w:type="dxa"/>
                <w:shd w:val="clear" w:color="auto" w:fill="D9D9D9"/>
              </w:tcPr>
            </w:tcPrChange>
          </w:tcPr>
          <w:p w:rsidR="00565E9E" w:rsidRDefault="00565E9E">
            <w:pPr>
              <w:spacing w:before="60" w:after="60"/>
              <w:rPr>
                <w:rFonts w:ascii="Arial" w:hAnsi="Arial"/>
                <w:sz w:val="18"/>
              </w:rPr>
            </w:pPr>
            <w:r>
              <w:rPr>
                <w:rFonts w:ascii="Arial" w:hAnsi="Arial"/>
                <w:sz w:val="18"/>
              </w:rPr>
              <w:t>c. Students from historically disadvantaged racial or ethnic backgrounds</w:t>
            </w:r>
          </w:p>
        </w:tc>
        <w:tc>
          <w:tcPr>
            <w:tcW w:w="630" w:type="dxa"/>
            <w:shd w:val="clear" w:color="auto" w:fill="FFFF00"/>
            <w:vAlign w:val="center"/>
            <w:tcPrChange w:id="544" w:author="Casey Smith" w:date="2010-11-21T14:46: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D9D9D9"/>
            <w:vAlign w:val="center"/>
            <w:tcPrChange w:id="545" w:author="Casey Smith" w:date="2010-11-21T14:46: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shd w:val="clear" w:color="auto" w:fill="D9D9D9"/>
            <w:vAlign w:val="center"/>
            <w:tcPrChange w:id="546" w:author="Casey Smith" w:date="2010-11-21T14:46:00Z">
              <w:tcPr>
                <w:tcW w:w="720" w:type="dxa"/>
                <w:shd w:val="clear" w:color="auto" w:fill="D9D9D9"/>
                <w:vAlign w:val="center"/>
              </w:tcPr>
            </w:tcPrChange>
          </w:tcPr>
          <w:p w:rsidR="00565E9E" w:rsidRDefault="00565E9E">
            <w:pPr>
              <w:tabs>
                <w:tab w:val="left" w:pos="504"/>
              </w:tabs>
              <w:spacing w:before="60" w:after="60"/>
              <w:ind w:left="-108" w:right="-108"/>
              <w:jc w:val="center"/>
              <w:rPr>
                <w:rFonts w:ascii="Arial" w:hAnsi="Arial"/>
                <w:sz w:val="18"/>
              </w:rPr>
            </w:pPr>
            <w:r>
              <w:rPr>
                <w:rFonts w:ascii="Arial" w:hAnsi="Arial"/>
                <w:sz w:val="18"/>
              </w:rPr>
              <w:t>O</w:t>
            </w:r>
          </w:p>
        </w:tc>
        <w:tc>
          <w:tcPr>
            <w:tcW w:w="630" w:type="dxa"/>
            <w:shd w:val="clear" w:color="auto" w:fill="D9D9D9"/>
            <w:vAlign w:val="center"/>
            <w:tcPrChange w:id="547" w:author="Casey Smith" w:date="2010-11-21T14:46: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D9D9D9"/>
            <w:vAlign w:val="center"/>
            <w:tcPrChange w:id="548" w:author="Casey Smith" w:date="2010-11-21T14:46:00Z">
              <w:tcPr>
                <w:tcW w:w="63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shd w:val="clear" w:color="auto" w:fill="D9D9D9"/>
            <w:vAlign w:val="center"/>
            <w:tcPrChange w:id="549" w:author="Casey Smith" w:date="2010-11-21T14:46:00Z">
              <w:tcPr>
                <w:tcW w:w="720" w:type="dxa"/>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50" w:author="Casey Smith" w:date="2010-11-21T14:46: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5220" w:type="dxa"/>
            <w:tcPrChange w:id="551" w:author="Casey Smith" w:date="2010-11-21T14:46:00Z">
              <w:tcPr>
                <w:tcW w:w="5220" w:type="dxa"/>
              </w:tcPr>
            </w:tcPrChange>
          </w:tcPr>
          <w:p w:rsidR="00565E9E" w:rsidRDefault="00565E9E">
            <w:pPr>
              <w:spacing w:before="60" w:after="60"/>
              <w:rPr>
                <w:rFonts w:ascii="Arial" w:hAnsi="Arial"/>
                <w:sz w:val="18"/>
              </w:rPr>
            </w:pPr>
            <w:r>
              <w:rPr>
                <w:rFonts w:ascii="Arial" w:hAnsi="Arial"/>
                <w:sz w:val="18"/>
              </w:rPr>
              <w:t xml:space="preserve">d. Students with special learning needs </w:t>
            </w:r>
          </w:p>
        </w:tc>
        <w:tc>
          <w:tcPr>
            <w:tcW w:w="630" w:type="dxa"/>
            <w:shd w:val="clear" w:color="auto" w:fill="FFFF00"/>
            <w:vAlign w:val="center"/>
            <w:tcPrChange w:id="552" w:author="Casey Smith" w:date="2010-11-21T14:46: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553" w:author="Casey Smith" w:date="2010-11-21T14:46: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vAlign w:val="center"/>
            <w:tcPrChange w:id="554" w:author="Casey Smith" w:date="2010-11-21T14:46:00Z">
              <w:tcPr>
                <w:tcW w:w="720" w:type="dxa"/>
                <w:vAlign w:val="center"/>
              </w:tcPr>
            </w:tcPrChange>
          </w:tcPr>
          <w:p w:rsidR="00565E9E" w:rsidRDefault="00565E9E">
            <w:pPr>
              <w:tabs>
                <w:tab w:val="left" w:pos="504"/>
              </w:tabs>
              <w:spacing w:before="60" w:after="60"/>
              <w:ind w:left="-108" w:right="-108"/>
              <w:jc w:val="center"/>
              <w:rPr>
                <w:rFonts w:ascii="Arial" w:hAnsi="Arial"/>
                <w:sz w:val="18"/>
              </w:rPr>
            </w:pPr>
            <w:r>
              <w:rPr>
                <w:rFonts w:ascii="Arial" w:hAnsi="Arial"/>
                <w:sz w:val="18"/>
              </w:rPr>
              <w:t>O</w:t>
            </w:r>
          </w:p>
        </w:tc>
        <w:tc>
          <w:tcPr>
            <w:tcW w:w="630" w:type="dxa"/>
            <w:vAlign w:val="center"/>
            <w:tcPrChange w:id="555" w:author="Casey Smith" w:date="2010-11-21T14:46: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556" w:author="Casey Smith" w:date="2010-11-21T14:46: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vAlign w:val="center"/>
            <w:tcPrChange w:id="557" w:author="Casey Smith" w:date="2010-11-21T14:46:00Z">
              <w:tcPr>
                <w:tcW w:w="72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bl>
    <w:p w:rsidR="00565E9E" w:rsidRDefault="00565E9E">
      <w:pPr>
        <w:ind w:left="270"/>
        <w:rPr>
          <w:rFonts w:ascii="Arial" w:hAnsi="Arial"/>
          <w:b/>
          <w:sz w:val="18"/>
        </w:rPr>
      </w:pPr>
    </w:p>
    <w:p w:rsidR="00565E9E" w:rsidRDefault="00565E9E">
      <w:pPr>
        <w:ind w:left="270"/>
        <w:rPr>
          <w:rFonts w:ascii="Arial" w:hAnsi="Arial"/>
          <w:sz w:val="18"/>
        </w:rPr>
      </w:pPr>
    </w:p>
    <w:p w:rsidR="00565E9E" w:rsidRDefault="00565E9E">
      <w:pPr>
        <w:ind w:left="270"/>
        <w:rPr>
          <w:rFonts w:ascii="Arial" w:hAnsi="Arial"/>
          <w:sz w:val="18"/>
        </w:rPr>
      </w:pPr>
    </w:p>
    <w:p w:rsidR="00565E9E" w:rsidRDefault="00565E9E">
      <w:pPr>
        <w:pStyle w:val="BodyText"/>
        <w:ind w:left="270"/>
        <w:jc w:val="center"/>
      </w:pPr>
      <w:r>
        <w:rPr>
          <w:sz w:val="18"/>
        </w:rPr>
        <w:t>C4-5</w:t>
      </w: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Change w:id="558">
          <w:tblGrid>
            <w:gridCol w:w="9180"/>
          </w:tblGrid>
        </w:tblGridChange>
      </w:tblGrid>
      <w:tr w:rsidR="00565E9E">
        <w:tblPrEx>
          <w:tblCellMar>
            <w:top w:w="0" w:type="dxa"/>
            <w:bottom w:w="0" w:type="dxa"/>
          </w:tblCellMar>
        </w:tblPrEx>
        <w:trPr>
          <w:cantSplit/>
          <w:trHeight w:val="773"/>
        </w:trPr>
        <w:tc>
          <w:tcPr>
            <w:tcW w:w="9180" w:type="dxa"/>
            <w:shd w:val="pct30" w:color="auto" w:fill="auto"/>
          </w:tcPr>
          <w:p w:rsidR="00565E9E" w:rsidRDefault="00565E9E">
            <w:pPr>
              <w:pStyle w:val="BodyText"/>
              <w:spacing w:before="60" w:after="60"/>
              <w:rPr>
                <w:sz w:val="18"/>
                <w:shd w:val="clear" w:color="auto" w:fill="FFFFFF"/>
              </w:rPr>
            </w:pPr>
            <w:r>
              <w:rPr>
                <w:sz w:val="18"/>
                <w:shd w:val="clear" w:color="auto" w:fill="FFFFFF"/>
              </w:rPr>
              <w:t>T42</w:t>
            </w: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Do all schools in your district that are the same grade level (e.g., all elementary schools) have approximately the same level of access to</w:t>
            </w:r>
            <w:r>
              <w:rPr>
                <w:rFonts w:ascii="Arial" w:hAnsi="Arial"/>
                <w:b/>
                <w:sz w:val="18"/>
              </w:rPr>
              <w:t xml:space="preserve"> equipment and software</w:t>
            </w:r>
            <w:r>
              <w:rPr>
                <w:rFonts w:ascii="Arial" w:hAnsi="Arial"/>
                <w:sz w:val="18"/>
              </w:rPr>
              <w:t>?</w:t>
            </w:r>
          </w:p>
          <w:p w:rsidR="00565E9E" w:rsidRDefault="00565E9E">
            <w:pPr>
              <w:spacing w:before="60" w:after="60"/>
              <w:rPr>
                <w:rFonts w:ascii="Arial" w:hAnsi="Arial"/>
                <w:sz w:val="18"/>
              </w:rPr>
            </w:pP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59" w:author="Casey Smith" w:date="2010-11-21T14:46: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9180" w:type="dxa"/>
            <w:shd w:val="clear" w:color="auto" w:fill="FFFF00"/>
            <w:tcPrChange w:id="560" w:author="Casey Smith" w:date="2010-11-21T14:46:00Z">
              <w:tcPr>
                <w:tcW w:w="9180" w:type="dxa"/>
                <w:shd w:val="clear" w:color="auto" w:fill="D9D9D9"/>
              </w:tcPr>
            </w:tcPrChange>
          </w:tcPr>
          <w:p w:rsidR="00565E9E" w:rsidRDefault="00565E9E">
            <w:pPr>
              <w:spacing w:before="60" w:after="60"/>
              <w:rPr>
                <w:rFonts w:ascii="Arial" w:hAnsi="Arial"/>
                <w:sz w:val="18"/>
              </w:rPr>
            </w:pPr>
            <w:r>
              <w:rPr>
                <w:rFonts w:ascii="Arial" w:hAnsi="Arial"/>
                <w:sz w:val="18"/>
              </w:rPr>
              <w:t>O  Don’t know</w:t>
            </w:r>
          </w:p>
        </w:tc>
      </w:tr>
      <w:tr w:rsidR="00565E9E">
        <w:tblPrEx>
          <w:tblCellMar>
            <w:top w:w="0" w:type="dxa"/>
            <w:bottom w:w="0" w:type="dxa"/>
          </w:tblCellMar>
        </w:tblPrEx>
        <w:tc>
          <w:tcPr>
            <w:tcW w:w="9180" w:type="dxa"/>
          </w:tcPr>
          <w:p w:rsidR="00565E9E" w:rsidRDefault="00565E9E">
            <w:pPr>
              <w:spacing w:before="60" w:after="60"/>
              <w:rPr>
                <w:rFonts w:ascii="Arial" w:hAnsi="Arial"/>
                <w:sz w:val="18"/>
              </w:rPr>
            </w:pPr>
            <w:r>
              <w:rPr>
                <w:rFonts w:ascii="Arial" w:hAnsi="Arial"/>
                <w:sz w:val="18"/>
              </w:rPr>
              <w:t>O  Some schools have far less access and others have far more</w:t>
            </w:r>
          </w:p>
        </w:tc>
      </w:tr>
      <w:tr w:rsidR="00565E9E">
        <w:tblPrEx>
          <w:tblCellMar>
            <w:top w:w="0" w:type="dxa"/>
            <w:bottom w:w="0" w:type="dxa"/>
          </w:tblCellMar>
        </w:tblPrEx>
        <w:tc>
          <w:tcPr>
            <w:tcW w:w="9180" w:type="dxa"/>
            <w:shd w:val="clear" w:color="auto" w:fill="D9D9D9"/>
          </w:tcPr>
          <w:p w:rsidR="00565E9E" w:rsidRDefault="00565E9E">
            <w:pPr>
              <w:spacing w:before="60" w:after="60"/>
              <w:rPr>
                <w:rFonts w:ascii="Arial" w:hAnsi="Arial"/>
                <w:sz w:val="18"/>
              </w:rPr>
            </w:pPr>
            <w:r>
              <w:rPr>
                <w:rFonts w:ascii="Arial" w:hAnsi="Arial"/>
                <w:sz w:val="18"/>
              </w:rPr>
              <w:t>O  Some schools have somewhat less access and others have somewhat more</w:t>
            </w:r>
          </w:p>
        </w:tc>
      </w:tr>
      <w:tr w:rsidR="00565E9E">
        <w:tblPrEx>
          <w:tblCellMar>
            <w:top w:w="0" w:type="dxa"/>
            <w:bottom w:w="0" w:type="dxa"/>
          </w:tblCellMar>
        </w:tblPrEx>
        <w:tc>
          <w:tcPr>
            <w:tcW w:w="9180" w:type="dxa"/>
          </w:tcPr>
          <w:p w:rsidR="00565E9E" w:rsidRDefault="00565E9E">
            <w:pPr>
              <w:spacing w:before="60" w:after="60"/>
              <w:rPr>
                <w:rFonts w:ascii="Arial" w:hAnsi="Arial"/>
                <w:sz w:val="18"/>
              </w:rPr>
            </w:pPr>
            <w:r>
              <w:rPr>
                <w:rFonts w:ascii="Arial" w:hAnsi="Arial"/>
                <w:sz w:val="18"/>
              </w:rPr>
              <w:t>O  There is no real difference between schools</w:t>
            </w:r>
          </w:p>
        </w:tc>
      </w:tr>
    </w:tbl>
    <w:p w:rsidR="00565E9E" w:rsidRDefault="00565E9E">
      <w:pPr>
        <w:ind w:left="-90"/>
        <w:rPr>
          <w:rFonts w:ascii="Arial" w:hAnsi="Arial"/>
          <w:b/>
          <w:sz w:val="18"/>
        </w:rPr>
      </w:pPr>
    </w:p>
    <w:p w:rsidR="00565E9E" w:rsidRDefault="00565E9E">
      <w:pPr>
        <w:ind w:left="-90"/>
        <w:rPr>
          <w:rFonts w:ascii="Arial" w:hAnsi="Arial"/>
          <w:b/>
          <w:sz w:val="18"/>
        </w:rPr>
      </w:pPr>
    </w:p>
    <w:p w:rsidR="00565E9E" w:rsidRDefault="00565E9E">
      <w:pPr>
        <w:ind w:left="-90"/>
        <w:rPr>
          <w:rFonts w:ascii="Arial" w:hAnsi="Arial"/>
          <w:sz w:val="18"/>
        </w:rPr>
      </w:pPr>
    </w:p>
    <w:p w:rsidR="00565E9E" w:rsidRDefault="00565E9E">
      <w:pPr>
        <w:pStyle w:val="BodyText"/>
        <w:ind w:left="270" w:right="-90"/>
        <w:jc w:val="center"/>
      </w:pPr>
      <w:r>
        <w:rPr>
          <w:sz w:val="18"/>
        </w:rPr>
        <w:t>C4-5</w:t>
      </w: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Change w:id="561">
          <w:tblGrid>
            <w:gridCol w:w="9180"/>
          </w:tblGrid>
        </w:tblGridChange>
      </w:tblGrid>
      <w:tr w:rsidR="00565E9E">
        <w:tblPrEx>
          <w:tblCellMar>
            <w:top w:w="0" w:type="dxa"/>
            <w:bottom w:w="0" w:type="dxa"/>
          </w:tblCellMar>
        </w:tblPrEx>
        <w:trPr>
          <w:cantSplit/>
          <w:trHeight w:val="422"/>
        </w:trPr>
        <w:tc>
          <w:tcPr>
            <w:tcW w:w="9180" w:type="dxa"/>
            <w:shd w:val="pct30" w:color="auto" w:fill="auto"/>
          </w:tcPr>
          <w:p w:rsidR="00565E9E" w:rsidRDefault="00565E9E">
            <w:pPr>
              <w:spacing w:before="60" w:after="60"/>
              <w:rPr>
                <w:rFonts w:ascii="Arial" w:hAnsi="Arial"/>
                <w:sz w:val="18"/>
              </w:rPr>
            </w:pPr>
          </w:p>
          <w:p w:rsidR="00565E9E" w:rsidRDefault="00565E9E">
            <w:pPr>
              <w:pStyle w:val="BodyText"/>
              <w:spacing w:before="60" w:after="60"/>
              <w:rPr>
                <w:sz w:val="18"/>
                <w:shd w:val="clear" w:color="auto" w:fill="FFFFFF"/>
              </w:rPr>
            </w:pPr>
            <w:r>
              <w:rPr>
                <w:sz w:val="18"/>
                <w:shd w:val="clear" w:color="auto" w:fill="FFFFFF"/>
              </w:rPr>
              <w:t>T43</w:t>
            </w:r>
          </w:p>
          <w:p w:rsidR="00565E9E" w:rsidRDefault="00565E9E">
            <w:pPr>
              <w:spacing w:before="60" w:after="60"/>
              <w:rPr>
                <w:rFonts w:ascii="Arial" w:hAnsi="Arial"/>
                <w:sz w:val="18"/>
                <w:shd w:val="clear" w:color="auto" w:fill="FFFFFF"/>
              </w:rPr>
            </w:pPr>
          </w:p>
          <w:p w:rsidR="00565E9E" w:rsidRDefault="00565E9E">
            <w:pPr>
              <w:spacing w:before="60" w:after="60"/>
              <w:rPr>
                <w:rFonts w:ascii="Arial" w:hAnsi="Arial"/>
                <w:sz w:val="18"/>
              </w:rPr>
            </w:pPr>
            <w:r>
              <w:rPr>
                <w:rFonts w:ascii="Arial" w:hAnsi="Arial"/>
                <w:sz w:val="18"/>
              </w:rPr>
              <w:t>Do all schools in your district that are the same grade level (e.g., all elementary schools) have approximately the same level of access to</w:t>
            </w:r>
            <w:r>
              <w:rPr>
                <w:rFonts w:ascii="Arial" w:hAnsi="Arial"/>
                <w:b/>
                <w:sz w:val="18"/>
              </w:rPr>
              <w:t xml:space="preserve"> a wide variety of technology uses</w:t>
            </w:r>
            <w:r>
              <w:rPr>
                <w:rFonts w:ascii="Arial" w:hAnsi="Arial"/>
                <w:sz w:val="18"/>
              </w:rPr>
              <w:t>?</w:t>
            </w:r>
          </w:p>
          <w:p w:rsidR="00565E9E" w:rsidRDefault="00565E9E">
            <w:pPr>
              <w:spacing w:before="60" w:after="60"/>
              <w:rPr>
                <w:rFonts w:ascii="Arial" w:hAnsi="Arial"/>
                <w:sz w:val="18"/>
              </w:rPr>
            </w:pP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62" w:author="Casey Smith" w:date="2010-11-21T14:46: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9180" w:type="dxa"/>
            <w:shd w:val="clear" w:color="auto" w:fill="FFFF00"/>
            <w:tcPrChange w:id="563" w:author="Casey Smith" w:date="2010-11-21T14:46:00Z">
              <w:tcPr>
                <w:tcW w:w="9180" w:type="dxa"/>
                <w:shd w:val="clear" w:color="auto" w:fill="D9D9D9"/>
              </w:tcPr>
            </w:tcPrChange>
          </w:tcPr>
          <w:p w:rsidR="00565E9E" w:rsidRDefault="00565E9E">
            <w:pPr>
              <w:spacing w:before="60" w:after="60"/>
              <w:rPr>
                <w:rFonts w:ascii="Arial" w:hAnsi="Arial"/>
                <w:sz w:val="18"/>
              </w:rPr>
            </w:pPr>
            <w:r>
              <w:rPr>
                <w:rFonts w:ascii="Arial" w:hAnsi="Arial"/>
                <w:sz w:val="18"/>
              </w:rPr>
              <w:t>O  Don’t know</w:t>
            </w:r>
          </w:p>
        </w:tc>
      </w:tr>
      <w:tr w:rsidR="00565E9E">
        <w:tblPrEx>
          <w:tblCellMar>
            <w:top w:w="0" w:type="dxa"/>
            <w:bottom w:w="0" w:type="dxa"/>
          </w:tblCellMar>
        </w:tblPrEx>
        <w:tc>
          <w:tcPr>
            <w:tcW w:w="9180" w:type="dxa"/>
          </w:tcPr>
          <w:p w:rsidR="00565E9E" w:rsidRDefault="00565E9E">
            <w:pPr>
              <w:spacing w:before="60" w:after="60"/>
              <w:rPr>
                <w:rFonts w:ascii="Arial" w:hAnsi="Arial"/>
                <w:sz w:val="18"/>
              </w:rPr>
            </w:pPr>
            <w:r>
              <w:rPr>
                <w:rFonts w:ascii="Arial" w:hAnsi="Arial"/>
                <w:sz w:val="18"/>
              </w:rPr>
              <w:t>O  Some schools have far less access and others have far more</w:t>
            </w:r>
          </w:p>
        </w:tc>
      </w:tr>
      <w:tr w:rsidR="00565E9E">
        <w:tblPrEx>
          <w:tblCellMar>
            <w:top w:w="0" w:type="dxa"/>
            <w:bottom w:w="0" w:type="dxa"/>
          </w:tblCellMar>
        </w:tblPrEx>
        <w:tc>
          <w:tcPr>
            <w:tcW w:w="9180" w:type="dxa"/>
            <w:shd w:val="clear" w:color="auto" w:fill="D9D9D9"/>
          </w:tcPr>
          <w:p w:rsidR="00565E9E" w:rsidRDefault="00565E9E">
            <w:pPr>
              <w:spacing w:before="60" w:after="60"/>
              <w:rPr>
                <w:rFonts w:ascii="Arial" w:hAnsi="Arial"/>
                <w:sz w:val="18"/>
              </w:rPr>
            </w:pPr>
            <w:r>
              <w:rPr>
                <w:rFonts w:ascii="Arial" w:hAnsi="Arial"/>
                <w:sz w:val="18"/>
              </w:rPr>
              <w:t>O  Some schools have somewhat less access and others have somewhat more</w:t>
            </w:r>
          </w:p>
        </w:tc>
      </w:tr>
      <w:tr w:rsidR="00565E9E">
        <w:tblPrEx>
          <w:tblCellMar>
            <w:top w:w="0" w:type="dxa"/>
            <w:bottom w:w="0" w:type="dxa"/>
          </w:tblCellMar>
        </w:tblPrEx>
        <w:tc>
          <w:tcPr>
            <w:tcW w:w="9180" w:type="dxa"/>
          </w:tcPr>
          <w:p w:rsidR="00565E9E" w:rsidRDefault="00565E9E">
            <w:pPr>
              <w:spacing w:before="60" w:after="60"/>
              <w:rPr>
                <w:rFonts w:ascii="Arial" w:hAnsi="Arial"/>
                <w:sz w:val="18"/>
              </w:rPr>
            </w:pPr>
            <w:r>
              <w:rPr>
                <w:rFonts w:ascii="Arial" w:hAnsi="Arial"/>
                <w:sz w:val="18"/>
              </w:rPr>
              <w:t>O There is no real difference between schools</w:t>
            </w:r>
          </w:p>
        </w:tc>
      </w:tr>
    </w:tbl>
    <w:p w:rsidR="00565E9E" w:rsidRDefault="00565E9E">
      <w:pPr>
        <w:ind w:left="360"/>
        <w:rPr>
          <w:rFonts w:ascii="Arial" w:hAnsi="Arial"/>
          <w:sz w:val="18"/>
        </w:rPr>
      </w:pPr>
    </w:p>
    <w:p w:rsidR="00565E9E" w:rsidRDefault="00565E9E">
      <w:pPr>
        <w:ind w:left="270"/>
        <w:jc w:val="center"/>
        <w:rPr>
          <w:rFonts w:ascii="Arial" w:hAnsi="Arial"/>
          <w:b/>
          <w:sz w:val="18"/>
        </w:rPr>
      </w:pPr>
    </w:p>
    <w:p w:rsidR="00565E9E" w:rsidRDefault="00565E9E">
      <w:pPr>
        <w:ind w:left="270"/>
        <w:jc w:val="center"/>
        <w:rPr>
          <w:rFonts w:ascii="Arial" w:hAnsi="Arial"/>
          <w:b/>
          <w:sz w:val="18"/>
        </w:rPr>
      </w:pPr>
    </w:p>
    <w:p w:rsidR="00565E9E" w:rsidRDefault="00565E9E">
      <w:pPr>
        <w:pStyle w:val="BodyText"/>
        <w:ind w:left="270" w:right="-90"/>
        <w:jc w:val="center"/>
        <w:rPr>
          <w:sz w:val="18"/>
        </w:rPr>
      </w:pPr>
      <w:r>
        <w:rPr>
          <w:sz w:val="18"/>
        </w:rPr>
        <w:t>C5-1</w:t>
      </w: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Change w:id="564">
          <w:tblGrid>
            <w:gridCol w:w="9180"/>
          </w:tblGrid>
        </w:tblGridChange>
      </w:tblGrid>
      <w:tr w:rsidR="00565E9E">
        <w:tblPrEx>
          <w:tblCellMar>
            <w:top w:w="0" w:type="dxa"/>
            <w:bottom w:w="0" w:type="dxa"/>
          </w:tblCellMar>
        </w:tblPrEx>
        <w:tc>
          <w:tcPr>
            <w:tcW w:w="9180" w:type="dxa"/>
            <w:shd w:val="pct30" w:color="auto" w:fill="auto"/>
          </w:tcPr>
          <w:p w:rsidR="00565E9E" w:rsidRDefault="00565E9E">
            <w:pPr>
              <w:pStyle w:val="BodyText"/>
              <w:spacing w:before="60" w:after="60"/>
              <w:ind w:right="-108"/>
              <w:rPr>
                <w:sz w:val="18"/>
                <w:shd w:val="clear" w:color="auto" w:fill="FFFFFF"/>
              </w:rPr>
            </w:pPr>
            <w:r>
              <w:rPr>
                <w:sz w:val="18"/>
                <w:shd w:val="clear" w:color="auto" w:fill="FFFFFF"/>
              </w:rPr>
              <w:t>T44</w:t>
            </w:r>
          </w:p>
          <w:p w:rsidR="00565E9E" w:rsidRDefault="00565E9E">
            <w:pPr>
              <w:spacing w:before="60" w:after="60"/>
              <w:ind w:right="-108"/>
              <w:rPr>
                <w:rFonts w:ascii="Arial" w:hAnsi="Arial"/>
                <w:sz w:val="18"/>
              </w:rPr>
            </w:pPr>
          </w:p>
          <w:p w:rsidR="00565E9E" w:rsidRDefault="00565E9E">
            <w:pPr>
              <w:spacing w:before="60" w:after="60"/>
              <w:ind w:right="-108"/>
              <w:rPr>
                <w:rFonts w:ascii="Arial" w:hAnsi="Arial"/>
                <w:sz w:val="18"/>
              </w:rPr>
            </w:pPr>
            <w:r>
              <w:rPr>
                <w:rFonts w:ascii="Arial" w:hAnsi="Arial"/>
                <w:sz w:val="18"/>
              </w:rPr>
              <w:t xml:space="preserve">Does your school or district have a vision for how technology should be used by students and by teachers to improve teaching and learning? </w:t>
            </w:r>
          </w:p>
          <w:p w:rsidR="00565E9E" w:rsidRDefault="00565E9E">
            <w:pPr>
              <w:spacing w:before="60" w:after="60"/>
              <w:ind w:right="-108"/>
              <w:rPr>
                <w:rFonts w:ascii="Arial" w:hAnsi="Arial"/>
                <w:sz w:val="18"/>
              </w:rPr>
            </w:pPr>
            <w:r>
              <w:rPr>
                <w:rFonts w:ascii="Arial" w:hAnsi="Arial"/>
                <w:sz w:val="18"/>
              </w:rPr>
              <w:t>(Select one)</w:t>
            </w:r>
          </w:p>
          <w:p w:rsidR="00565E9E" w:rsidRDefault="00565E9E">
            <w:pPr>
              <w:spacing w:before="60" w:after="60"/>
              <w:ind w:right="-108"/>
              <w:rPr>
                <w:rFonts w:ascii="Arial" w:hAnsi="Arial"/>
                <w:sz w:val="18"/>
              </w:rPr>
            </w:pPr>
          </w:p>
        </w:tc>
      </w:tr>
      <w:tr w:rsidR="00565E9E">
        <w:tblPrEx>
          <w:tblCellMar>
            <w:top w:w="0" w:type="dxa"/>
            <w:bottom w:w="0" w:type="dxa"/>
          </w:tblCellMar>
        </w:tblPrEx>
        <w:tc>
          <w:tcPr>
            <w:tcW w:w="9180" w:type="dxa"/>
            <w:shd w:val="clear" w:color="auto" w:fill="D9D9D9"/>
          </w:tcPr>
          <w:p w:rsidR="00565E9E" w:rsidRDefault="00565E9E">
            <w:pPr>
              <w:spacing w:before="60" w:after="60"/>
              <w:ind w:right="-108"/>
              <w:rPr>
                <w:rFonts w:ascii="Arial" w:hAnsi="Arial"/>
                <w:b/>
                <w:sz w:val="18"/>
              </w:rPr>
            </w:pPr>
            <w:r>
              <w:rPr>
                <w:rFonts w:ascii="Arial" w:hAnsi="Arial"/>
                <w:sz w:val="18"/>
              </w:rPr>
              <w:t>O I don’t know</w:t>
            </w:r>
          </w:p>
        </w:tc>
      </w:tr>
      <w:tr w:rsidR="00565E9E">
        <w:tblPrEx>
          <w:tblCellMar>
            <w:top w:w="0" w:type="dxa"/>
            <w:bottom w:w="0" w:type="dxa"/>
          </w:tblCellMar>
        </w:tblPrEx>
        <w:tc>
          <w:tcPr>
            <w:tcW w:w="9180" w:type="dxa"/>
          </w:tcPr>
          <w:p w:rsidR="00565E9E" w:rsidRDefault="00565E9E">
            <w:pPr>
              <w:spacing w:before="60" w:after="60"/>
              <w:ind w:right="-108"/>
              <w:rPr>
                <w:rFonts w:ascii="Arial" w:hAnsi="Arial"/>
                <w:b/>
                <w:sz w:val="18"/>
              </w:rPr>
            </w:pPr>
            <w:r>
              <w:rPr>
                <w:rFonts w:ascii="Arial" w:hAnsi="Arial"/>
                <w:sz w:val="18"/>
              </w:rPr>
              <w:t>O Yes, a formal, written vision that has been shared with myself and other teachers</w:t>
            </w:r>
          </w:p>
        </w:tc>
      </w:tr>
      <w:tr w:rsidR="00565E9E">
        <w:tblPrEx>
          <w:tblCellMar>
            <w:top w:w="0" w:type="dxa"/>
            <w:bottom w:w="0" w:type="dxa"/>
          </w:tblCellMar>
        </w:tblPrEx>
        <w:tc>
          <w:tcPr>
            <w:tcW w:w="9180" w:type="dxa"/>
            <w:shd w:val="clear" w:color="auto" w:fill="D9D9D9"/>
          </w:tcPr>
          <w:p w:rsidR="00565E9E" w:rsidRDefault="00565E9E">
            <w:pPr>
              <w:spacing w:before="60" w:after="60"/>
              <w:ind w:right="-108"/>
              <w:rPr>
                <w:rFonts w:ascii="Arial" w:hAnsi="Arial"/>
                <w:b/>
                <w:sz w:val="18"/>
              </w:rPr>
            </w:pPr>
            <w:r>
              <w:rPr>
                <w:rFonts w:ascii="Arial" w:hAnsi="Arial"/>
                <w:sz w:val="18"/>
              </w:rPr>
              <w:t>O Yes, a formal, written vision, but many teachers have not actually seen it</w:t>
            </w:r>
          </w:p>
        </w:tc>
      </w:tr>
      <w:tr w:rsidR="00565E9E">
        <w:tblPrEx>
          <w:tblCellMar>
            <w:top w:w="0" w:type="dxa"/>
            <w:bottom w:w="0" w:type="dxa"/>
          </w:tblCellMar>
        </w:tblPrEx>
        <w:tc>
          <w:tcPr>
            <w:tcW w:w="9180" w:type="dxa"/>
          </w:tcPr>
          <w:p w:rsidR="00565E9E" w:rsidRDefault="00565E9E">
            <w:pPr>
              <w:spacing w:before="60" w:after="60"/>
              <w:ind w:right="-108"/>
              <w:rPr>
                <w:rFonts w:ascii="Arial" w:hAnsi="Arial"/>
                <w:b/>
                <w:sz w:val="18"/>
              </w:rPr>
            </w:pPr>
            <w:r>
              <w:rPr>
                <w:rFonts w:ascii="Arial" w:hAnsi="Arial"/>
                <w:sz w:val="18"/>
              </w:rPr>
              <w:t>O Yes.  It isn’t written down, but it has been clearly shared with me and other teachers</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565" w:author="Casey Smith" w:date="2010-11-21T14:46: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180" w:type="dxa"/>
            <w:shd w:val="clear" w:color="auto" w:fill="FFFF00"/>
            <w:tcPrChange w:id="566" w:author="Casey Smith" w:date="2010-11-21T14:46:00Z">
              <w:tcPr>
                <w:tcW w:w="9180" w:type="dxa"/>
                <w:shd w:val="clear" w:color="auto" w:fill="D9D9D9"/>
              </w:tcPr>
            </w:tcPrChange>
          </w:tcPr>
          <w:p w:rsidR="00565E9E" w:rsidRDefault="00565E9E">
            <w:pPr>
              <w:spacing w:before="60" w:after="60"/>
              <w:ind w:right="-108"/>
              <w:rPr>
                <w:rFonts w:ascii="Arial" w:hAnsi="Arial"/>
                <w:b/>
                <w:sz w:val="18"/>
              </w:rPr>
            </w:pPr>
            <w:r>
              <w:rPr>
                <w:rFonts w:ascii="Arial" w:hAnsi="Arial"/>
                <w:sz w:val="18"/>
              </w:rPr>
              <w:t>O Yes.  But it isn’t written down, and I and many other teachers aren’t really aware of what the vision is</w:t>
            </w:r>
          </w:p>
        </w:tc>
      </w:tr>
      <w:tr w:rsidR="00565E9E">
        <w:tblPrEx>
          <w:tblCellMar>
            <w:top w:w="0" w:type="dxa"/>
            <w:bottom w:w="0" w:type="dxa"/>
          </w:tblCellMar>
        </w:tblPrEx>
        <w:tc>
          <w:tcPr>
            <w:tcW w:w="9180" w:type="dxa"/>
          </w:tcPr>
          <w:p w:rsidR="00565E9E" w:rsidRDefault="00565E9E">
            <w:pPr>
              <w:spacing w:before="60" w:after="60"/>
              <w:ind w:right="-108"/>
              <w:rPr>
                <w:rFonts w:ascii="Arial" w:hAnsi="Arial"/>
                <w:b/>
                <w:sz w:val="18"/>
              </w:rPr>
            </w:pPr>
            <w:r>
              <w:rPr>
                <w:rFonts w:ascii="Arial" w:hAnsi="Arial"/>
                <w:sz w:val="18"/>
              </w:rPr>
              <w:t>O No.  I am not aware of a vision for technology use, written or un-written</w:t>
            </w:r>
          </w:p>
        </w:tc>
      </w:tr>
    </w:tbl>
    <w:p w:rsidR="00565E9E" w:rsidRDefault="00565E9E">
      <w:pPr>
        <w:ind w:left="360"/>
        <w:rPr>
          <w:rFonts w:ascii="Arial" w:hAnsi="Arial"/>
          <w:sz w:val="18"/>
        </w:rPr>
      </w:pPr>
    </w:p>
    <w:p w:rsidR="00565E9E" w:rsidRDefault="00565E9E">
      <w:pPr>
        <w:ind w:left="270"/>
        <w:rPr>
          <w:rFonts w:ascii="Arial" w:hAnsi="Arial"/>
          <w:sz w:val="18"/>
        </w:rPr>
      </w:pPr>
    </w:p>
    <w:p w:rsidR="00565E9E" w:rsidRDefault="00565E9E">
      <w:pPr>
        <w:pStyle w:val="BodyText"/>
        <w:ind w:right="-90"/>
        <w:jc w:val="center"/>
        <w:rPr>
          <w:sz w:val="18"/>
        </w:rPr>
      </w:pPr>
      <w:r>
        <w:rPr>
          <w:sz w:val="18"/>
        </w:rPr>
        <w:t>C5-2</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60"/>
        <w:gridCol w:w="630"/>
        <w:gridCol w:w="630"/>
        <w:gridCol w:w="630"/>
        <w:gridCol w:w="630"/>
        <w:tblGridChange w:id="567">
          <w:tblGrid>
            <w:gridCol w:w="6660"/>
            <w:gridCol w:w="630"/>
            <w:gridCol w:w="630"/>
            <w:gridCol w:w="630"/>
            <w:gridCol w:w="630"/>
          </w:tblGrid>
        </w:tblGridChange>
      </w:tblGrid>
      <w:tr w:rsidR="00565E9E">
        <w:tblPrEx>
          <w:tblCellMar>
            <w:top w:w="0" w:type="dxa"/>
            <w:bottom w:w="0" w:type="dxa"/>
          </w:tblCellMar>
        </w:tblPrEx>
        <w:trPr>
          <w:cantSplit/>
        </w:trPr>
        <w:tc>
          <w:tcPr>
            <w:tcW w:w="6660" w:type="dxa"/>
            <w:shd w:val="clear" w:color="auto" w:fill="A0A0A0"/>
          </w:tcPr>
          <w:p w:rsidR="00565E9E" w:rsidRDefault="00565E9E">
            <w:pPr>
              <w:spacing w:before="60" w:after="60"/>
              <w:rPr>
                <w:rFonts w:ascii="Arial" w:hAnsi="Arial"/>
                <w:sz w:val="18"/>
                <w:shd w:val="clear" w:color="auto" w:fill="FFFFFF"/>
              </w:rPr>
            </w:pPr>
          </w:p>
          <w:p w:rsidR="00565E9E" w:rsidRDefault="00565E9E">
            <w:pPr>
              <w:spacing w:before="60" w:after="60"/>
              <w:rPr>
                <w:rFonts w:ascii="Arial" w:hAnsi="Arial"/>
                <w:sz w:val="18"/>
                <w:shd w:val="clear" w:color="auto" w:fill="FFFFFF"/>
              </w:rPr>
            </w:pPr>
          </w:p>
          <w:p w:rsidR="00565E9E" w:rsidRDefault="00565E9E">
            <w:pPr>
              <w:spacing w:before="60" w:after="60"/>
              <w:rPr>
                <w:rFonts w:ascii="Arial" w:hAnsi="Arial"/>
                <w:sz w:val="18"/>
              </w:rPr>
            </w:pPr>
            <w:r>
              <w:rPr>
                <w:rFonts w:ascii="Arial" w:hAnsi="Arial"/>
                <w:sz w:val="18"/>
              </w:rPr>
              <w:t>How true is each of the following statements?</w:t>
            </w:r>
          </w:p>
          <w:p w:rsidR="00565E9E" w:rsidRDefault="00565E9E">
            <w:pPr>
              <w:spacing w:before="60" w:after="60"/>
              <w:rPr>
                <w:rFonts w:ascii="Arial" w:hAnsi="Arial"/>
                <w:sz w:val="18"/>
              </w:rPr>
            </w:pPr>
          </w:p>
          <w:p w:rsidR="00565E9E" w:rsidRDefault="00565E9E">
            <w:pPr>
              <w:spacing w:before="60" w:after="60"/>
              <w:rPr>
                <w:rFonts w:ascii="Arial" w:hAnsi="Arial"/>
                <w:sz w:val="18"/>
              </w:rPr>
            </w:pPr>
          </w:p>
        </w:tc>
        <w:tc>
          <w:tcPr>
            <w:tcW w:w="630" w:type="dxa"/>
            <w:shd w:val="clear" w:color="auto" w:fill="A0A0A0"/>
            <w:textDirection w:val="btLr"/>
          </w:tcPr>
          <w:p w:rsidR="00565E9E" w:rsidRDefault="00565E9E">
            <w:pPr>
              <w:spacing w:before="60" w:after="60"/>
              <w:ind w:left="-108" w:right="-108"/>
              <w:jc w:val="center"/>
              <w:rPr>
                <w:rFonts w:ascii="Arial" w:hAnsi="Arial"/>
                <w:sz w:val="18"/>
              </w:rPr>
            </w:pPr>
            <w:r>
              <w:rPr>
                <w:rFonts w:ascii="Arial" w:hAnsi="Arial"/>
                <w:sz w:val="18"/>
              </w:rPr>
              <w:t>Very True</w:t>
            </w:r>
          </w:p>
        </w:tc>
        <w:tc>
          <w:tcPr>
            <w:tcW w:w="630" w:type="dxa"/>
            <w:shd w:val="clear" w:color="auto" w:fill="A0A0A0"/>
            <w:textDirection w:val="btLr"/>
          </w:tcPr>
          <w:p w:rsidR="00565E9E" w:rsidRDefault="00565E9E">
            <w:pPr>
              <w:spacing w:before="60" w:after="60"/>
              <w:ind w:left="-108" w:right="-108"/>
              <w:jc w:val="center"/>
              <w:rPr>
                <w:rFonts w:ascii="Arial" w:hAnsi="Arial"/>
                <w:sz w:val="18"/>
              </w:rPr>
            </w:pPr>
            <w:r>
              <w:rPr>
                <w:rFonts w:ascii="Arial" w:hAnsi="Arial"/>
                <w:sz w:val="18"/>
              </w:rPr>
              <w:t>Somewhat true</w:t>
            </w:r>
          </w:p>
        </w:tc>
        <w:tc>
          <w:tcPr>
            <w:tcW w:w="630" w:type="dxa"/>
            <w:shd w:val="clear" w:color="auto" w:fill="A0A0A0"/>
            <w:textDirection w:val="btLr"/>
          </w:tcPr>
          <w:p w:rsidR="00565E9E" w:rsidRDefault="00565E9E">
            <w:pPr>
              <w:spacing w:before="60" w:after="60"/>
              <w:ind w:left="-108" w:right="-108"/>
              <w:jc w:val="center"/>
              <w:rPr>
                <w:rFonts w:ascii="Arial" w:hAnsi="Arial"/>
                <w:sz w:val="18"/>
              </w:rPr>
            </w:pPr>
            <w:r>
              <w:rPr>
                <w:rFonts w:ascii="Arial" w:hAnsi="Arial"/>
                <w:sz w:val="18"/>
              </w:rPr>
              <w:t>Not at all true</w:t>
            </w:r>
          </w:p>
        </w:tc>
        <w:tc>
          <w:tcPr>
            <w:tcW w:w="630" w:type="dxa"/>
            <w:shd w:val="clear" w:color="auto" w:fill="A0A0A0"/>
            <w:textDirection w:val="btLr"/>
          </w:tcPr>
          <w:p w:rsidR="00565E9E" w:rsidRDefault="00565E9E">
            <w:pPr>
              <w:spacing w:before="60" w:after="60"/>
              <w:ind w:left="-108" w:right="-108"/>
              <w:jc w:val="center"/>
              <w:rPr>
                <w:rFonts w:ascii="Arial" w:hAnsi="Arial"/>
                <w:sz w:val="18"/>
              </w:rPr>
            </w:pPr>
            <w:r>
              <w:rPr>
                <w:rFonts w:ascii="Arial" w:hAnsi="Arial"/>
                <w:sz w:val="18"/>
              </w:rPr>
              <w:t>I don’t know</w:t>
            </w:r>
          </w:p>
        </w:tc>
      </w:tr>
      <w:tr w:rsidR="00565E9E">
        <w:tblPrEx>
          <w:tblCellMar>
            <w:top w:w="0" w:type="dxa"/>
            <w:bottom w:w="0" w:type="dxa"/>
          </w:tblCellMar>
        </w:tblPrEx>
        <w:tc>
          <w:tcPr>
            <w:tcW w:w="6660" w:type="dxa"/>
            <w:shd w:val="clear" w:color="auto" w:fill="000000"/>
          </w:tcPr>
          <w:p w:rsidR="00565E9E" w:rsidRDefault="00565E9E">
            <w:pPr>
              <w:pStyle w:val="BodyText"/>
              <w:spacing w:before="60" w:after="60"/>
              <w:rPr>
                <w:sz w:val="18"/>
              </w:rPr>
            </w:pPr>
            <w:r>
              <w:rPr>
                <w:sz w:val="18"/>
              </w:rPr>
              <w:t>T45</w:t>
            </w:r>
          </w:p>
          <w:p w:rsidR="00565E9E" w:rsidRDefault="00565E9E">
            <w:pPr>
              <w:spacing w:before="60" w:after="60"/>
              <w:rPr>
                <w:rFonts w:ascii="Arial" w:hAnsi="Arial"/>
                <w:b/>
                <w:color w:val="FFFFFF"/>
                <w:sz w:val="18"/>
              </w:rPr>
            </w:pPr>
            <w:r>
              <w:rPr>
                <w:rFonts w:ascii="Arial" w:hAnsi="Arial"/>
                <w:b/>
                <w:color w:val="FFFFFF"/>
                <w:sz w:val="18"/>
              </w:rPr>
              <w:t>Our academic learning standards or content standards:</w:t>
            </w:r>
          </w:p>
        </w:tc>
        <w:tc>
          <w:tcPr>
            <w:tcW w:w="630" w:type="dxa"/>
            <w:shd w:val="solid" w:color="auto" w:fill="auto"/>
          </w:tcPr>
          <w:p w:rsidR="00565E9E" w:rsidRDefault="00565E9E">
            <w:pPr>
              <w:spacing w:before="60" w:after="60"/>
              <w:ind w:left="-108" w:right="-108"/>
              <w:rPr>
                <w:rFonts w:ascii="Arial" w:hAnsi="Arial"/>
                <w:b/>
                <w:color w:val="FFFFFF"/>
                <w:sz w:val="18"/>
              </w:rPr>
            </w:pPr>
          </w:p>
        </w:tc>
        <w:tc>
          <w:tcPr>
            <w:tcW w:w="630" w:type="dxa"/>
            <w:shd w:val="solid" w:color="auto" w:fill="auto"/>
          </w:tcPr>
          <w:p w:rsidR="00565E9E" w:rsidRDefault="00565E9E">
            <w:pPr>
              <w:spacing w:before="60" w:after="60"/>
              <w:ind w:left="-108" w:right="-108"/>
              <w:rPr>
                <w:rFonts w:ascii="Arial" w:hAnsi="Arial"/>
                <w:b/>
                <w:color w:val="FFFFFF"/>
                <w:sz w:val="18"/>
              </w:rPr>
            </w:pPr>
          </w:p>
        </w:tc>
        <w:tc>
          <w:tcPr>
            <w:tcW w:w="630" w:type="dxa"/>
            <w:shd w:val="solid" w:color="auto" w:fill="auto"/>
          </w:tcPr>
          <w:p w:rsidR="00565E9E" w:rsidRDefault="00565E9E">
            <w:pPr>
              <w:spacing w:before="60" w:after="60"/>
              <w:ind w:left="-108" w:right="-108"/>
              <w:rPr>
                <w:rFonts w:ascii="Arial" w:hAnsi="Arial"/>
                <w:b/>
                <w:color w:val="FFFFFF"/>
                <w:sz w:val="18"/>
              </w:rPr>
            </w:pPr>
          </w:p>
        </w:tc>
        <w:tc>
          <w:tcPr>
            <w:tcW w:w="630" w:type="dxa"/>
            <w:shd w:val="solid" w:color="auto" w:fill="auto"/>
          </w:tcPr>
          <w:p w:rsidR="00565E9E" w:rsidRDefault="00565E9E">
            <w:pPr>
              <w:spacing w:before="60" w:after="60"/>
              <w:ind w:left="-108" w:right="-108"/>
              <w:rPr>
                <w:rFonts w:ascii="Arial" w:hAnsi="Arial"/>
                <w:b/>
                <w:color w:val="FFFFFF"/>
                <w:sz w:val="18"/>
              </w:rPr>
            </w:pP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68" w:author="Casey Smith" w:date="2010-11-21T14:47: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660" w:type="dxa"/>
            <w:tcPrChange w:id="569" w:author="Casey Smith" w:date="2010-11-21T14:47:00Z">
              <w:tcPr>
                <w:tcW w:w="6660" w:type="dxa"/>
              </w:tcPr>
            </w:tcPrChange>
          </w:tcPr>
          <w:p w:rsidR="00565E9E" w:rsidRDefault="00565E9E">
            <w:pPr>
              <w:spacing w:before="60" w:after="60"/>
              <w:rPr>
                <w:rFonts w:ascii="Arial" w:hAnsi="Arial"/>
                <w:b/>
                <w:sz w:val="18"/>
              </w:rPr>
            </w:pPr>
            <w:r>
              <w:rPr>
                <w:sz w:val="18"/>
              </w:rPr>
              <w:t>a. Specifically incorporate technology literacy</w:t>
            </w:r>
          </w:p>
        </w:tc>
        <w:tc>
          <w:tcPr>
            <w:tcW w:w="630" w:type="dxa"/>
            <w:tcPrChange w:id="570" w:author="Casey Smith" w:date="2010-11-21T14:47:00Z">
              <w:tcPr>
                <w:tcW w:w="630" w:type="dxa"/>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PrChange w:id="571" w:author="Casey Smith" w:date="2010-11-21T14:47:00Z">
              <w:tcPr>
                <w:tcW w:w="630" w:type="dxa"/>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FFFF00"/>
            <w:tcPrChange w:id="572" w:author="Casey Smith" w:date="2010-11-21T14:47:00Z">
              <w:tcPr>
                <w:tcW w:w="630" w:type="dxa"/>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PrChange w:id="573" w:author="Casey Smith" w:date="2010-11-21T14:47:00Z">
              <w:tcPr>
                <w:tcW w:w="630" w:type="dxa"/>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74" w:author="Casey Smith" w:date="2010-11-21T14:47: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660" w:type="dxa"/>
            <w:tcPrChange w:id="575" w:author="Casey Smith" w:date="2010-11-21T14:47:00Z">
              <w:tcPr>
                <w:tcW w:w="6660" w:type="dxa"/>
              </w:tcPr>
            </w:tcPrChange>
          </w:tcPr>
          <w:p w:rsidR="00565E9E" w:rsidRDefault="00565E9E">
            <w:pPr>
              <w:spacing w:before="60" w:after="60"/>
              <w:rPr>
                <w:rFonts w:ascii="Arial" w:hAnsi="Arial"/>
                <w:b/>
                <w:sz w:val="18"/>
              </w:rPr>
            </w:pPr>
            <w:r>
              <w:rPr>
                <w:rFonts w:ascii="Arial" w:hAnsi="Arial"/>
                <w:sz w:val="18"/>
              </w:rPr>
              <w:t>b. Specifically incorporate 21</w:t>
            </w:r>
            <w:r>
              <w:rPr>
                <w:rFonts w:ascii="Arial" w:hAnsi="Arial"/>
                <w:sz w:val="18"/>
                <w:vertAlign w:val="superscript"/>
              </w:rPr>
              <w:t>st</w:t>
            </w:r>
            <w:r>
              <w:rPr>
                <w:rFonts w:ascii="Arial" w:hAnsi="Arial"/>
                <w:sz w:val="18"/>
              </w:rPr>
              <w:t xml:space="preserve"> Century skills (like information literacy, visual literacy, self-direction, etc.)</w:t>
            </w:r>
          </w:p>
        </w:tc>
        <w:tc>
          <w:tcPr>
            <w:tcW w:w="630" w:type="dxa"/>
            <w:vAlign w:val="center"/>
            <w:tcPrChange w:id="576"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577"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578"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FFFF00"/>
            <w:vAlign w:val="center"/>
            <w:tcPrChange w:id="579"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tblPrEx>
          <w:tblCellMar>
            <w:top w:w="0" w:type="dxa"/>
            <w:bottom w:w="0" w:type="dxa"/>
          </w:tblCellMar>
        </w:tblPrEx>
        <w:tc>
          <w:tcPr>
            <w:tcW w:w="6660" w:type="dxa"/>
            <w:shd w:val="solid" w:color="auto" w:fill="auto"/>
          </w:tcPr>
          <w:p w:rsidR="00565E9E" w:rsidRDefault="00565E9E">
            <w:pPr>
              <w:pStyle w:val="BodyText"/>
              <w:spacing w:before="60" w:after="60"/>
              <w:rPr>
                <w:sz w:val="18"/>
              </w:rPr>
            </w:pPr>
            <w:r>
              <w:rPr>
                <w:sz w:val="18"/>
              </w:rPr>
              <w:t>T46</w:t>
            </w:r>
          </w:p>
          <w:p w:rsidR="00565E9E" w:rsidRDefault="00565E9E">
            <w:pPr>
              <w:spacing w:before="60" w:after="60"/>
              <w:rPr>
                <w:rFonts w:ascii="Arial" w:hAnsi="Arial"/>
                <w:b/>
                <w:color w:val="FFFFFF"/>
                <w:sz w:val="18"/>
              </w:rPr>
            </w:pPr>
            <w:r>
              <w:rPr>
                <w:rFonts w:ascii="Arial" w:hAnsi="Arial"/>
                <w:b/>
                <w:color w:val="FFFFFF"/>
                <w:sz w:val="18"/>
              </w:rPr>
              <w:t>When teachers design curriculum and plan instruction, this district requires that they consider:</w:t>
            </w:r>
          </w:p>
        </w:tc>
        <w:tc>
          <w:tcPr>
            <w:tcW w:w="630" w:type="dxa"/>
            <w:shd w:val="solid" w:color="auto" w:fill="auto"/>
            <w:vAlign w:val="center"/>
          </w:tcPr>
          <w:p w:rsidR="00565E9E" w:rsidRDefault="00565E9E">
            <w:pPr>
              <w:spacing w:before="60" w:after="60"/>
              <w:ind w:left="-108" w:right="-108"/>
              <w:jc w:val="center"/>
              <w:rPr>
                <w:rFonts w:ascii="Arial" w:hAnsi="Arial"/>
                <w:b/>
                <w:color w:val="FFFFFF"/>
                <w:sz w:val="18"/>
              </w:rPr>
            </w:pPr>
          </w:p>
        </w:tc>
        <w:tc>
          <w:tcPr>
            <w:tcW w:w="630" w:type="dxa"/>
            <w:shd w:val="solid" w:color="auto" w:fill="auto"/>
            <w:vAlign w:val="center"/>
          </w:tcPr>
          <w:p w:rsidR="00565E9E" w:rsidRDefault="00565E9E">
            <w:pPr>
              <w:spacing w:before="60" w:after="60"/>
              <w:ind w:left="-108" w:right="-108"/>
              <w:jc w:val="center"/>
              <w:rPr>
                <w:rFonts w:ascii="Arial" w:hAnsi="Arial"/>
                <w:b/>
                <w:color w:val="FFFFFF"/>
                <w:sz w:val="18"/>
              </w:rPr>
            </w:pPr>
          </w:p>
        </w:tc>
        <w:tc>
          <w:tcPr>
            <w:tcW w:w="630" w:type="dxa"/>
            <w:shd w:val="solid" w:color="auto" w:fill="auto"/>
            <w:vAlign w:val="center"/>
          </w:tcPr>
          <w:p w:rsidR="00565E9E" w:rsidRDefault="00565E9E">
            <w:pPr>
              <w:spacing w:before="60" w:after="60"/>
              <w:ind w:left="-108" w:right="-108"/>
              <w:jc w:val="center"/>
              <w:rPr>
                <w:rFonts w:ascii="Arial" w:hAnsi="Arial"/>
                <w:b/>
                <w:color w:val="FFFFFF"/>
                <w:sz w:val="18"/>
              </w:rPr>
            </w:pPr>
          </w:p>
        </w:tc>
        <w:tc>
          <w:tcPr>
            <w:tcW w:w="630" w:type="dxa"/>
            <w:shd w:val="solid" w:color="auto" w:fill="auto"/>
            <w:vAlign w:val="center"/>
          </w:tcPr>
          <w:p w:rsidR="00565E9E" w:rsidRDefault="00565E9E">
            <w:pPr>
              <w:spacing w:before="60" w:after="60"/>
              <w:ind w:left="-108" w:right="-108"/>
              <w:jc w:val="center"/>
              <w:rPr>
                <w:rFonts w:ascii="Arial" w:hAnsi="Arial"/>
                <w:b/>
                <w:color w:val="FFFFFF"/>
                <w:sz w:val="18"/>
              </w:rPr>
            </w:pP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80" w:author="Casey Smith" w:date="2010-11-21T14:47: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660" w:type="dxa"/>
            <w:tcPrChange w:id="581" w:author="Casey Smith" w:date="2010-11-21T14:47:00Z">
              <w:tcPr>
                <w:tcW w:w="6660" w:type="dxa"/>
              </w:tcPr>
            </w:tcPrChange>
          </w:tcPr>
          <w:p w:rsidR="00565E9E" w:rsidRDefault="00565E9E">
            <w:pPr>
              <w:spacing w:before="60" w:after="60"/>
              <w:rPr>
                <w:rFonts w:ascii="Arial" w:hAnsi="Arial"/>
                <w:b/>
                <w:sz w:val="18"/>
              </w:rPr>
            </w:pPr>
            <w:r>
              <w:rPr>
                <w:rFonts w:ascii="Arial" w:hAnsi="Arial"/>
                <w:sz w:val="18"/>
              </w:rPr>
              <w:t>21</w:t>
            </w:r>
            <w:r>
              <w:rPr>
                <w:rFonts w:ascii="Arial" w:hAnsi="Arial"/>
                <w:sz w:val="18"/>
                <w:vertAlign w:val="superscript"/>
              </w:rPr>
              <w:t>st</w:t>
            </w:r>
            <w:r>
              <w:rPr>
                <w:rFonts w:ascii="Arial" w:hAnsi="Arial"/>
                <w:sz w:val="18"/>
              </w:rPr>
              <w:t xml:space="preserve"> Century Skills like information literacy, visual literacy, global awareness, and self-direction</w:t>
            </w:r>
          </w:p>
        </w:tc>
        <w:tc>
          <w:tcPr>
            <w:tcW w:w="630" w:type="dxa"/>
            <w:vAlign w:val="center"/>
            <w:tcPrChange w:id="582"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583"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584"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FFFF00"/>
            <w:vAlign w:val="center"/>
            <w:tcPrChange w:id="585"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tblPrEx>
          <w:tblCellMar>
            <w:top w:w="0" w:type="dxa"/>
            <w:bottom w:w="0" w:type="dxa"/>
          </w:tblCellMar>
        </w:tblPrEx>
        <w:tc>
          <w:tcPr>
            <w:tcW w:w="6660" w:type="dxa"/>
            <w:shd w:val="solid" w:color="auto" w:fill="auto"/>
          </w:tcPr>
          <w:p w:rsidR="00565E9E" w:rsidRDefault="00565E9E">
            <w:pPr>
              <w:pStyle w:val="BodyText"/>
              <w:spacing w:before="60" w:after="60"/>
              <w:rPr>
                <w:sz w:val="18"/>
              </w:rPr>
            </w:pPr>
            <w:r>
              <w:rPr>
                <w:sz w:val="18"/>
              </w:rPr>
              <w:t>T47</w:t>
            </w:r>
          </w:p>
          <w:p w:rsidR="00565E9E" w:rsidRDefault="00565E9E">
            <w:pPr>
              <w:spacing w:before="60" w:after="60"/>
              <w:rPr>
                <w:rFonts w:ascii="Arial" w:hAnsi="Arial"/>
                <w:b/>
                <w:color w:val="FFFFFF"/>
                <w:sz w:val="18"/>
              </w:rPr>
            </w:pPr>
            <w:r>
              <w:rPr>
                <w:rFonts w:ascii="Arial" w:hAnsi="Arial"/>
                <w:b/>
                <w:color w:val="FFFFFF"/>
                <w:sz w:val="18"/>
              </w:rPr>
              <w:t>In this district, we have assessments that:</w:t>
            </w:r>
          </w:p>
        </w:tc>
        <w:tc>
          <w:tcPr>
            <w:tcW w:w="630" w:type="dxa"/>
            <w:shd w:val="solid" w:color="auto" w:fill="auto"/>
            <w:vAlign w:val="center"/>
          </w:tcPr>
          <w:p w:rsidR="00565E9E" w:rsidRDefault="00565E9E">
            <w:pPr>
              <w:spacing w:before="60" w:after="60"/>
              <w:ind w:left="-108" w:right="-108"/>
              <w:jc w:val="center"/>
              <w:rPr>
                <w:rFonts w:ascii="Arial" w:hAnsi="Arial"/>
                <w:b/>
                <w:color w:val="FFFFFF"/>
                <w:sz w:val="18"/>
              </w:rPr>
            </w:pPr>
          </w:p>
        </w:tc>
        <w:tc>
          <w:tcPr>
            <w:tcW w:w="630" w:type="dxa"/>
            <w:shd w:val="solid" w:color="auto" w:fill="auto"/>
            <w:vAlign w:val="center"/>
          </w:tcPr>
          <w:p w:rsidR="00565E9E" w:rsidRDefault="00565E9E">
            <w:pPr>
              <w:spacing w:before="60" w:after="60"/>
              <w:ind w:left="-108" w:right="-108"/>
              <w:jc w:val="center"/>
              <w:rPr>
                <w:rFonts w:ascii="Arial" w:hAnsi="Arial"/>
                <w:b/>
                <w:color w:val="FFFFFF"/>
                <w:sz w:val="18"/>
              </w:rPr>
            </w:pPr>
          </w:p>
        </w:tc>
        <w:tc>
          <w:tcPr>
            <w:tcW w:w="630" w:type="dxa"/>
            <w:shd w:val="solid" w:color="auto" w:fill="auto"/>
            <w:vAlign w:val="center"/>
          </w:tcPr>
          <w:p w:rsidR="00565E9E" w:rsidRDefault="00565E9E">
            <w:pPr>
              <w:spacing w:before="60" w:after="60"/>
              <w:ind w:left="-108" w:right="-108"/>
              <w:jc w:val="center"/>
              <w:rPr>
                <w:rFonts w:ascii="Arial" w:hAnsi="Arial"/>
                <w:b/>
                <w:color w:val="FFFFFF"/>
                <w:sz w:val="18"/>
              </w:rPr>
            </w:pPr>
          </w:p>
        </w:tc>
        <w:tc>
          <w:tcPr>
            <w:tcW w:w="630" w:type="dxa"/>
            <w:shd w:val="solid" w:color="auto" w:fill="auto"/>
            <w:vAlign w:val="center"/>
          </w:tcPr>
          <w:p w:rsidR="00565E9E" w:rsidRDefault="00565E9E">
            <w:pPr>
              <w:spacing w:before="60" w:after="60"/>
              <w:ind w:left="-108" w:right="-108"/>
              <w:jc w:val="center"/>
              <w:rPr>
                <w:rFonts w:ascii="Arial" w:hAnsi="Arial"/>
                <w:b/>
                <w:color w:val="FFFFFF"/>
                <w:sz w:val="18"/>
              </w:rPr>
            </w:pP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86" w:author="Casey Smith" w:date="2010-11-21T14:47: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660" w:type="dxa"/>
            <w:tcPrChange w:id="587" w:author="Casey Smith" w:date="2010-11-21T14:47:00Z">
              <w:tcPr>
                <w:tcW w:w="6660" w:type="dxa"/>
              </w:tcPr>
            </w:tcPrChange>
          </w:tcPr>
          <w:p w:rsidR="00565E9E" w:rsidRDefault="00565E9E">
            <w:pPr>
              <w:spacing w:before="60" w:after="60"/>
              <w:rPr>
                <w:rFonts w:ascii="Arial" w:hAnsi="Arial"/>
                <w:b/>
                <w:sz w:val="18"/>
              </w:rPr>
            </w:pPr>
            <w:r>
              <w:rPr>
                <w:rFonts w:ascii="Arial" w:hAnsi="Arial"/>
                <w:sz w:val="18"/>
              </w:rPr>
              <w:t>Measure 21</w:t>
            </w:r>
            <w:r>
              <w:rPr>
                <w:rFonts w:ascii="Arial" w:hAnsi="Arial"/>
                <w:sz w:val="18"/>
                <w:vertAlign w:val="superscript"/>
              </w:rPr>
              <w:t>st</w:t>
            </w:r>
            <w:r>
              <w:rPr>
                <w:rFonts w:ascii="Arial" w:hAnsi="Arial"/>
                <w:sz w:val="18"/>
              </w:rPr>
              <w:t xml:space="preserve"> Century Skills like information literacy, visual literacy, global awareness, and self-direction</w:t>
            </w:r>
          </w:p>
        </w:tc>
        <w:tc>
          <w:tcPr>
            <w:tcW w:w="630" w:type="dxa"/>
            <w:vAlign w:val="center"/>
            <w:tcPrChange w:id="588"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589"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vAlign w:val="center"/>
            <w:tcPrChange w:id="590"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FFFF00"/>
            <w:vAlign w:val="center"/>
            <w:tcPrChange w:id="591" w:author="Casey Smith" w:date="2010-11-21T14:47:00Z">
              <w:tcPr>
                <w:tcW w:w="630" w:type="dxa"/>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bl>
    <w:p w:rsidR="00565E9E" w:rsidRDefault="00565E9E">
      <w:pPr>
        <w:ind w:left="270"/>
        <w:rPr>
          <w:rFonts w:ascii="Arial" w:hAnsi="Arial"/>
          <w:b/>
          <w:sz w:val="18"/>
        </w:rPr>
      </w:pPr>
    </w:p>
    <w:p w:rsidR="00565E9E" w:rsidRDefault="00565E9E">
      <w:pPr>
        <w:ind w:left="270"/>
        <w:rPr>
          <w:rFonts w:ascii="Arial" w:hAnsi="Arial"/>
          <w:sz w:val="18"/>
        </w:rPr>
      </w:pPr>
    </w:p>
    <w:p w:rsidR="00565E9E" w:rsidRDefault="00565E9E">
      <w:pPr>
        <w:pStyle w:val="BodyText"/>
        <w:ind w:left="270" w:right="-90"/>
        <w:jc w:val="center"/>
        <w:rPr>
          <w:sz w:val="18"/>
        </w:rPr>
      </w:pPr>
      <w:r>
        <w:rPr>
          <w:color w:val="FF0000"/>
          <w:sz w:val="18"/>
        </w:rPr>
        <w:br w:type="page"/>
      </w:r>
      <w:r>
        <w:rPr>
          <w:sz w:val="18"/>
        </w:rPr>
        <w:t>C5-4</w:t>
      </w:r>
    </w:p>
    <w:p w:rsidR="00565E9E" w:rsidRDefault="00565E9E">
      <w:pPr>
        <w:ind w:left="270"/>
        <w:rPr>
          <w:rFonts w:ascii="Arial" w:hAnsi="Arial"/>
          <w:sz w:val="18"/>
        </w:rPr>
      </w:pPr>
    </w:p>
    <w:p w:rsidR="00565E9E" w:rsidRDefault="00565E9E">
      <w:pPr>
        <w:ind w:left="360" w:right="-90"/>
        <w:rPr>
          <w:rFonts w:ascii="Arial" w:hAnsi="Arial"/>
          <w:sz w:val="18"/>
        </w:rPr>
      </w:pPr>
      <w:r>
        <w:rPr>
          <w:rFonts w:ascii="Arial" w:hAnsi="Arial"/>
          <w:b/>
          <w:sz w:val="18"/>
        </w:rPr>
        <w:t>IMPORTANT: Questions T48 - T50</w:t>
      </w:r>
      <w:r>
        <w:rPr>
          <w:rFonts w:ascii="Arial" w:hAnsi="Arial"/>
          <w:sz w:val="18"/>
        </w:rPr>
        <w:t xml:space="preserve"> ask about technology-related policies, training, and incentives in your school or district.  Teachers sometimes have difficulty responding candidly if they feel that they are being “disloyal” to their school.  However, it is understood that some of the issues addressed in the questions are limited by budgets, funding requirements, or state/federal policies, and may not be in control of school leadership. Please respond to each item as honestly as you can.</w:t>
      </w:r>
    </w:p>
    <w:p w:rsidR="00565E9E" w:rsidRDefault="00565E9E">
      <w:pPr>
        <w:ind w:left="270"/>
        <w:rPr>
          <w:rFonts w:ascii="Arial" w:hAnsi="Arial"/>
          <w:sz w:val="18"/>
        </w:rPr>
      </w:pP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90"/>
        <w:gridCol w:w="720"/>
        <w:gridCol w:w="720"/>
        <w:gridCol w:w="630"/>
        <w:gridCol w:w="720"/>
        <w:tblGridChange w:id="592">
          <w:tblGrid>
            <w:gridCol w:w="6390"/>
            <w:gridCol w:w="720"/>
            <w:gridCol w:w="720"/>
            <w:gridCol w:w="630"/>
            <w:gridCol w:w="720"/>
          </w:tblGrid>
        </w:tblGridChange>
      </w:tblGrid>
      <w:tr w:rsidR="00565E9E">
        <w:tblPrEx>
          <w:tblCellMar>
            <w:top w:w="0" w:type="dxa"/>
            <w:bottom w:w="0" w:type="dxa"/>
          </w:tblCellMar>
        </w:tblPrEx>
        <w:trPr>
          <w:cantSplit/>
          <w:trHeight w:val="1592"/>
        </w:trPr>
        <w:tc>
          <w:tcPr>
            <w:tcW w:w="6390" w:type="dxa"/>
            <w:tcBorders>
              <w:bottom w:val="single" w:sz="4" w:space="0" w:color="auto"/>
            </w:tcBorders>
            <w:shd w:val="pct30" w:color="auto" w:fill="auto"/>
          </w:tcPr>
          <w:p w:rsidR="00565E9E" w:rsidRDefault="00565E9E">
            <w:pPr>
              <w:pStyle w:val="BodyText"/>
              <w:spacing w:before="60" w:after="60"/>
              <w:rPr>
                <w:sz w:val="18"/>
                <w:shd w:val="clear" w:color="auto" w:fill="FFFFFF"/>
              </w:rPr>
            </w:pPr>
            <w:r>
              <w:rPr>
                <w:sz w:val="18"/>
                <w:shd w:val="clear" w:color="auto" w:fill="FFFFFF"/>
              </w:rPr>
              <w:t>T48</w:t>
            </w:r>
          </w:p>
          <w:p w:rsidR="00565E9E" w:rsidRDefault="00565E9E">
            <w:pPr>
              <w:spacing w:before="60" w:after="60"/>
              <w:rPr>
                <w:rFonts w:ascii="Arial" w:hAnsi="Arial"/>
                <w:b/>
                <w:sz w:val="18"/>
              </w:rPr>
            </w:pPr>
          </w:p>
          <w:p w:rsidR="00565E9E" w:rsidRDefault="00565E9E">
            <w:pPr>
              <w:spacing w:before="60" w:after="60"/>
              <w:rPr>
                <w:rFonts w:ascii="Arial" w:hAnsi="Arial"/>
                <w:b/>
                <w:sz w:val="18"/>
              </w:rPr>
            </w:pPr>
          </w:p>
          <w:p w:rsidR="00565E9E" w:rsidRDefault="00565E9E">
            <w:pPr>
              <w:pStyle w:val="Heading2"/>
              <w:tabs>
                <w:tab w:val="left" w:pos="252"/>
                <w:tab w:val="left" w:pos="355"/>
              </w:tabs>
              <w:spacing w:before="60" w:after="60"/>
              <w:rPr>
                <w:b w:val="0"/>
                <w:sz w:val="18"/>
              </w:rPr>
            </w:pPr>
            <w:r>
              <w:rPr>
                <w:b w:val="0"/>
                <w:sz w:val="18"/>
              </w:rPr>
              <w:t>Rate your agreement with the following statements.  In my school:</w:t>
            </w:r>
          </w:p>
          <w:p w:rsidR="00565E9E" w:rsidRDefault="00565E9E"/>
          <w:p w:rsidR="00565E9E" w:rsidRDefault="00565E9E"/>
        </w:tc>
        <w:tc>
          <w:tcPr>
            <w:tcW w:w="720" w:type="dxa"/>
            <w:tcBorders>
              <w:bottom w:val="single" w:sz="4" w:space="0" w:color="auto"/>
            </w:tcBorders>
            <w:shd w:val="pct30" w:color="auto" w:fill="auto"/>
            <w:textDirection w:val="btLr"/>
          </w:tcPr>
          <w:p w:rsidR="00565E9E" w:rsidRDefault="00565E9E">
            <w:pPr>
              <w:tabs>
                <w:tab w:val="left" w:pos="1440"/>
              </w:tabs>
              <w:spacing w:before="60" w:after="60"/>
              <w:ind w:left="-108" w:right="-108"/>
              <w:jc w:val="center"/>
              <w:rPr>
                <w:rFonts w:ascii="Arial" w:hAnsi="Arial"/>
                <w:b/>
                <w:sz w:val="18"/>
              </w:rPr>
            </w:pPr>
            <w:r>
              <w:rPr>
                <w:rFonts w:ascii="Arial" w:hAnsi="Arial"/>
                <w:b/>
                <w:sz w:val="18"/>
              </w:rPr>
              <w:t>Strongly Agree</w:t>
            </w:r>
          </w:p>
        </w:tc>
        <w:tc>
          <w:tcPr>
            <w:tcW w:w="720" w:type="dxa"/>
            <w:tcBorders>
              <w:bottom w:val="single" w:sz="4" w:space="0" w:color="auto"/>
            </w:tcBorders>
            <w:shd w:val="pct30" w:color="auto" w:fill="auto"/>
            <w:textDirection w:val="btLr"/>
          </w:tcPr>
          <w:p w:rsidR="00565E9E" w:rsidRDefault="00565E9E">
            <w:pPr>
              <w:tabs>
                <w:tab w:val="left" w:pos="1440"/>
              </w:tabs>
              <w:spacing w:before="60" w:after="60"/>
              <w:ind w:left="-108" w:right="-108"/>
              <w:jc w:val="center"/>
              <w:rPr>
                <w:rFonts w:ascii="Arial" w:hAnsi="Arial"/>
                <w:b/>
                <w:sz w:val="18"/>
              </w:rPr>
            </w:pPr>
            <w:r>
              <w:rPr>
                <w:rFonts w:ascii="Arial" w:hAnsi="Arial"/>
                <w:b/>
                <w:sz w:val="18"/>
              </w:rPr>
              <w:t>Agree</w:t>
            </w:r>
          </w:p>
        </w:tc>
        <w:tc>
          <w:tcPr>
            <w:tcW w:w="630" w:type="dxa"/>
            <w:tcBorders>
              <w:bottom w:val="single" w:sz="4" w:space="0" w:color="auto"/>
            </w:tcBorders>
            <w:shd w:val="pct30" w:color="auto" w:fill="auto"/>
            <w:textDirection w:val="btLr"/>
          </w:tcPr>
          <w:p w:rsidR="00565E9E" w:rsidRDefault="00565E9E">
            <w:pPr>
              <w:tabs>
                <w:tab w:val="left" w:pos="1440"/>
              </w:tabs>
              <w:spacing w:before="60" w:after="60"/>
              <w:ind w:left="-108" w:right="-108"/>
              <w:jc w:val="center"/>
              <w:rPr>
                <w:rFonts w:ascii="Arial" w:hAnsi="Arial"/>
                <w:b/>
                <w:sz w:val="18"/>
              </w:rPr>
            </w:pPr>
            <w:r>
              <w:rPr>
                <w:rFonts w:ascii="Arial" w:hAnsi="Arial"/>
                <w:b/>
                <w:sz w:val="18"/>
              </w:rPr>
              <w:t>Disagree</w:t>
            </w:r>
          </w:p>
        </w:tc>
        <w:tc>
          <w:tcPr>
            <w:tcW w:w="720" w:type="dxa"/>
            <w:tcBorders>
              <w:bottom w:val="single" w:sz="4" w:space="0" w:color="auto"/>
            </w:tcBorders>
            <w:shd w:val="pct30" w:color="auto" w:fill="auto"/>
            <w:textDirection w:val="btLr"/>
          </w:tcPr>
          <w:p w:rsidR="00565E9E" w:rsidRDefault="00565E9E">
            <w:pPr>
              <w:tabs>
                <w:tab w:val="left" w:pos="1440"/>
              </w:tabs>
              <w:spacing w:before="60" w:after="60"/>
              <w:ind w:left="-108" w:right="-108"/>
              <w:jc w:val="center"/>
              <w:rPr>
                <w:rFonts w:ascii="Arial" w:hAnsi="Arial"/>
                <w:b/>
                <w:sz w:val="18"/>
              </w:rPr>
            </w:pPr>
            <w:r>
              <w:rPr>
                <w:rFonts w:ascii="Arial" w:hAnsi="Arial"/>
                <w:b/>
                <w:sz w:val="18"/>
              </w:rPr>
              <w:t>Strongly Disagree</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93" w:author="Casey Smith" w:date="2010-11-21T14:47: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390" w:type="dxa"/>
            <w:tcBorders>
              <w:bottom w:val="single" w:sz="4" w:space="0" w:color="auto"/>
            </w:tcBorders>
            <w:shd w:val="clear" w:color="auto" w:fill="D9D9D9"/>
            <w:tcPrChange w:id="594" w:author="Casey Smith" w:date="2010-11-21T14:47:00Z">
              <w:tcPr>
                <w:tcW w:w="639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a. Innovative, technology-supported teaching practices are rewarded (e.g., through public recognition, software or equipment for professional use, stipends for professional development)</w:t>
            </w:r>
          </w:p>
        </w:tc>
        <w:tc>
          <w:tcPr>
            <w:tcW w:w="720" w:type="dxa"/>
            <w:tcBorders>
              <w:bottom w:val="single" w:sz="4" w:space="0" w:color="auto"/>
            </w:tcBorders>
            <w:shd w:val="clear" w:color="auto" w:fill="D9D9D9"/>
            <w:vAlign w:val="center"/>
            <w:tcPrChange w:id="595" w:author="Casey Smith" w:date="2010-11-21T14:47: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D9D9D9"/>
            <w:vAlign w:val="center"/>
            <w:tcPrChange w:id="596" w:author="Casey Smith" w:date="2010-11-21T14:47: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D9D9D9"/>
            <w:vAlign w:val="center"/>
            <w:tcPrChange w:id="597" w:author="Casey Smith" w:date="2010-11-21T14:4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00"/>
            <w:vAlign w:val="center"/>
            <w:tcPrChange w:id="598" w:author="Casey Smith" w:date="2010-11-21T14:47: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599" w:author="Casey Smith" w:date="2010-11-21T14:47: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390" w:type="dxa"/>
            <w:tcBorders>
              <w:bottom w:val="single" w:sz="4" w:space="0" w:color="auto"/>
            </w:tcBorders>
            <w:shd w:val="clear" w:color="auto" w:fill="FFFFFF"/>
            <w:tcPrChange w:id="600" w:author="Casey Smith" w:date="2010-11-21T14:47:00Z">
              <w:tcPr>
                <w:tcW w:w="6390" w:type="dxa"/>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b. Risk-taking in exploring innovative practices with learning technology is encouraged and accepted.</w:t>
            </w:r>
          </w:p>
        </w:tc>
        <w:tc>
          <w:tcPr>
            <w:tcW w:w="720" w:type="dxa"/>
            <w:tcBorders>
              <w:bottom w:val="single" w:sz="4" w:space="0" w:color="auto"/>
            </w:tcBorders>
            <w:shd w:val="clear" w:color="auto" w:fill="FFFFFF"/>
            <w:vAlign w:val="center"/>
            <w:tcPrChange w:id="601" w:author="Casey Smith" w:date="2010-11-21T14:47: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FF"/>
            <w:vAlign w:val="center"/>
            <w:tcPrChange w:id="602" w:author="Casey Smith" w:date="2010-11-21T14:47: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FF"/>
            <w:vAlign w:val="center"/>
            <w:tcPrChange w:id="603" w:author="Casey Smith" w:date="2010-11-21T14:4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00"/>
            <w:vAlign w:val="center"/>
            <w:tcPrChange w:id="604" w:author="Casey Smith" w:date="2010-11-21T14:47: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605" w:author="Casey Smith" w:date="2010-11-21T14:47: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390" w:type="dxa"/>
            <w:tcBorders>
              <w:bottom w:val="single" w:sz="4" w:space="0" w:color="auto"/>
            </w:tcBorders>
            <w:shd w:val="clear" w:color="auto" w:fill="D9D9D9"/>
            <w:tcPrChange w:id="606" w:author="Casey Smith" w:date="2010-11-21T14:47:00Z">
              <w:tcPr>
                <w:tcW w:w="639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 xml:space="preserve">c. Research and best-practice are viewed by teachers and administrators as valuable and necessary for making decisions about technology use. </w:t>
            </w:r>
          </w:p>
        </w:tc>
        <w:tc>
          <w:tcPr>
            <w:tcW w:w="720" w:type="dxa"/>
            <w:tcBorders>
              <w:bottom w:val="single" w:sz="4" w:space="0" w:color="auto"/>
            </w:tcBorders>
            <w:shd w:val="clear" w:color="auto" w:fill="D9D9D9"/>
            <w:vAlign w:val="center"/>
            <w:tcPrChange w:id="607" w:author="Casey Smith" w:date="2010-11-21T14:47: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D9D9D9"/>
            <w:vAlign w:val="center"/>
            <w:tcPrChange w:id="608" w:author="Casey Smith" w:date="2010-11-21T14:47: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D9D9D9"/>
            <w:vAlign w:val="center"/>
            <w:tcPrChange w:id="609" w:author="Casey Smith" w:date="2010-11-21T14:47: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00"/>
            <w:vAlign w:val="center"/>
            <w:tcPrChange w:id="610" w:author="Casey Smith" w:date="2010-11-21T14:47: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611" w:author="Casey Smith" w:date="2010-11-21T14:47: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390" w:type="dxa"/>
            <w:tcBorders>
              <w:bottom w:val="single" w:sz="4" w:space="0" w:color="auto"/>
            </w:tcBorders>
            <w:shd w:val="clear" w:color="auto" w:fill="FFFFFF"/>
            <w:tcPrChange w:id="612" w:author="Casey Smith" w:date="2010-11-21T14:47:00Z">
              <w:tcPr>
                <w:tcW w:w="6390" w:type="dxa"/>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d. Teachers are excited about learning new ways of using learning technology to improve student learning in their content areas or grade levels.</w:t>
            </w:r>
          </w:p>
        </w:tc>
        <w:tc>
          <w:tcPr>
            <w:tcW w:w="720" w:type="dxa"/>
            <w:tcBorders>
              <w:bottom w:val="single" w:sz="4" w:space="0" w:color="auto"/>
            </w:tcBorders>
            <w:shd w:val="clear" w:color="auto" w:fill="FFFFFF"/>
            <w:vAlign w:val="center"/>
            <w:tcPrChange w:id="613" w:author="Casey Smith" w:date="2010-11-21T14:47: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00"/>
            <w:vAlign w:val="center"/>
            <w:tcPrChange w:id="614" w:author="Casey Smith" w:date="2010-11-21T14:47: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FF"/>
            <w:vAlign w:val="center"/>
            <w:tcPrChange w:id="615" w:author="Casey Smith" w:date="2010-11-21T14:47: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FF"/>
            <w:vAlign w:val="center"/>
            <w:tcPrChange w:id="616" w:author="Casey Smith" w:date="2010-11-21T14:47: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617" w:author="Casey Smith" w:date="2010-11-21T14:48: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390" w:type="dxa"/>
            <w:tcBorders>
              <w:bottom w:val="single" w:sz="4" w:space="0" w:color="auto"/>
            </w:tcBorders>
            <w:shd w:val="clear" w:color="auto" w:fill="D9D9D9"/>
            <w:tcPrChange w:id="618" w:author="Casey Smith" w:date="2010-11-21T14:48:00Z">
              <w:tcPr>
                <w:tcW w:w="639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 xml:space="preserve">e. Teachers are not afraid to learn about new technologies </w:t>
            </w:r>
            <w:r>
              <w:rPr>
                <w:rFonts w:ascii="Arial" w:hAnsi="Arial"/>
                <w:b/>
                <w:sz w:val="18"/>
              </w:rPr>
              <w:t xml:space="preserve">and use them with their </w:t>
            </w:r>
            <w:proofErr w:type="gramStart"/>
            <w:r>
              <w:rPr>
                <w:rFonts w:ascii="Arial" w:hAnsi="Arial"/>
                <w:b/>
                <w:sz w:val="18"/>
              </w:rPr>
              <w:t>class(</w:t>
            </w:r>
            <w:proofErr w:type="spellStart"/>
            <w:proofErr w:type="gramEnd"/>
            <w:r>
              <w:rPr>
                <w:rFonts w:ascii="Arial" w:hAnsi="Arial"/>
                <w:b/>
                <w:sz w:val="18"/>
              </w:rPr>
              <w:t>es</w:t>
            </w:r>
            <w:proofErr w:type="spellEnd"/>
            <w:r>
              <w:rPr>
                <w:rFonts w:ascii="Arial" w:hAnsi="Arial"/>
                <w:b/>
                <w:sz w:val="18"/>
              </w:rPr>
              <w:t>)</w:t>
            </w:r>
            <w:r>
              <w:rPr>
                <w:rFonts w:ascii="Arial" w:hAnsi="Arial"/>
                <w:sz w:val="18"/>
              </w:rPr>
              <w:t>.</w:t>
            </w:r>
          </w:p>
        </w:tc>
        <w:tc>
          <w:tcPr>
            <w:tcW w:w="720" w:type="dxa"/>
            <w:tcBorders>
              <w:bottom w:val="single" w:sz="4" w:space="0" w:color="auto"/>
            </w:tcBorders>
            <w:shd w:val="clear" w:color="auto" w:fill="D9D9D9"/>
            <w:vAlign w:val="center"/>
            <w:tcPrChange w:id="619" w:author="Casey Smith" w:date="2010-11-21T14:48: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D9D9D9"/>
            <w:vAlign w:val="center"/>
            <w:tcPrChange w:id="620" w:author="Casey Smith" w:date="2010-11-21T14:48: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00"/>
            <w:vAlign w:val="center"/>
            <w:tcPrChange w:id="621" w:author="Casey Smith" w:date="2010-11-21T14:48: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D9D9D9"/>
            <w:vAlign w:val="center"/>
            <w:tcPrChange w:id="622" w:author="Casey Smith" w:date="2010-11-21T14:48: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623" w:author="Casey Smith" w:date="2010-11-21T14:48: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c>
          <w:tcPr>
            <w:tcW w:w="6390" w:type="dxa"/>
            <w:shd w:val="clear" w:color="auto" w:fill="FFFFFF"/>
            <w:tcPrChange w:id="624" w:author="Casey Smith" w:date="2010-11-21T14:48:00Z">
              <w:tcPr>
                <w:tcW w:w="6390" w:type="dxa"/>
                <w:shd w:val="clear" w:color="auto" w:fill="FFFFFF"/>
              </w:tcPr>
            </w:tcPrChange>
          </w:tcPr>
          <w:p w:rsidR="00565E9E" w:rsidRDefault="00565E9E">
            <w:pPr>
              <w:spacing w:before="60" w:after="60"/>
              <w:rPr>
                <w:rFonts w:ascii="Arial" w:hAnsi="Arial"/>
                <w:sz w:val="18"/>
              </w:rPr>
            </w:pPr>
            <w:r>
              <w:rPr>
                <w:rFonts w:ascii="Arial" w:hAnsi="Arial"/>
                <w:sz w:val="18"/>
              </w:rPr>
              <w:t>f. School leadership is willing to support – through funding or manpower – teachers’ efforts at innovation and technology integration.</w:t>
            </w:r>
          </w:p>
        </w:tc>
        <w:tc>
          <w:tcPr>
            <w:tcW w:w="720" w:type="dxa"/>
            <w:shd w:val="clear" w:color="auto" w:fill="FFFFFF"/>
            <w:vAlign w:val="center"/>
            <w:tcPrChange w:id="625" w:author="Casey Smith" w:date="2010-11-21T14:48:00Z">
              <w:tcPr>
                <w:tcW w:w="720" w:type="dxa"/>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shd w:val="clear" w:color="auto" w:fill="FFFFFF"/>
            <w:vAlign w:val="center"/>
            <w:tcPrChange w:id="626" w:author="Casey Smith" w:date="2010-11-21T14:48:00Z">
              <w:tcPr>
                <w:tcW w:w="720" w:type="dxa"/>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shd w:val="clear" w:color="auto" w:fill="FFFF00"/>
            <w:vAlign w:val="center"/>
            <w:tcPrChange w:id="627" w:author="Casey Smith" w:date="2010-11-21T14:48:00Z">
              <w:tcPr>
                <w:tcW w:w="630" w:type="dxa"/>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shd w:val="clear" w:color="auto" w:fill="FFFFFF"/>
            <w:vAlign w:val="center"/>
            <w:tcPrChange w:id="628" w:author="Casey Smith" w:date="2010-11-21T14:48:00Z">
              <w:tcPr>
                <w:tcW w:w="720" w:type="dxa"/>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bl>
    <w:p w:rsidR="00565E9E" w:rsidRDefault="00565E9E">
      <w:pPr>
        <w:ind w:left="270"/>
        <w:rPr>
          <w:rFonts w:ascii="Arial" w:hAnsi="Arial"/>
          <w:sz w:val="18"/>
        </w:rPr>
      </w:pPr>
    </w:p>
    <w:p w:rsidR="00565E9E" w:rsidRDefault="00565E9E">
      <w:pPr>
        <w:pStyle w:val="Heading2"/>
        <w:ind w:left="270"/>
        <w:rPr>
          <w:color w:val="FF0000"/>
          <w:sz w:val="18"/>
        </w:rPr>
      </w:pPr>
    </w:p>
    <w:p w:rsidR="00565E9E" w:rsidRDefault="00565E9E">
      <w:pPr>
        <w:pStyle w:val="Heading2"/>
        <w:ind w:left="270"/>
        <w:jc w:val="center"/>
        <w:rPr>
          <w:sz w:val="18"/>
        </w:rPr>
      </w:pPr>
    </w:p>
    <w:p w:rsidR="00565E9E" w:rsidRDefault="00565E9E">
      <w:pPr>
        <w:pStyle w:val="Heading2"/>
        <w:ind w:left="270" w:right="-90"/>
        <w:jc w:val="center"/>
        <w:rPr>
          <w:color w:val="FF0000"/>
          <w:sz w:val="18"/>
        </w:rPr>
      </w:pPr>
      <w:r>
        <w:rPr>
          <w:sz w:val="18"/>
        </w:rPr>
        <w:t>Row A: C5 - 8;                Row B: C5 - 4</w:t>
      </w: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90"/>
        <w:gridCol w:w="720"/>
        <w:gridCol w:w="720"/>
        <w:gridCol w:w="630"/>
        <w:gridCol w:w="720"/>
        <w:tblGridChange w:id="629">
          <w:tblGrid>
            <w:gridCol w:w="6390"/>
            <w:gridCol w:w="720"/>
            <w:gridCol w:w="720"/>
            <w:gridCol w:w="630"/>
            <w:gridCol w:w="720"/>
          </w:tblGrid>
        </w:tblGridChange>
      </w:tblGrid>
      <w:tr w:rsidR="00565E9E">
        <w:tblPrEx>
          <w:tblCellMar>
            <w:top w:w="0" w:type="dxa"/>
            <w:bottom w:w="0" w:type="dxa"/>
          </w:tblCellMar>
        </w:tblPrEx>
        <w:trPr>
          <w:cantSplit/>
          <w:trHeight w:val="1592"/>
        </w:trPr>
        <w:tc>
          <w:tcPr>
            <w:tcW w:w="6390" w:type="dxa"/>
            <w:tcBorders>
              <w:bottom w:val="single" w:sz="4" w:space="0" w:color="auto"/>
            </w:tcBorders>
            <w:shd w:val="pct30" w:color="auto" w:fill="auto"/>
          </w:tcPr>
          <w:p w:rsidR="00565E9E" w:rsidRDefault="00565E9E">
            <w:pPr>
              <w:pStyle w:val="BodyText"/>
              <w:spacing w:before="60" w:after="60"/>
              <w:rPr>
                <w:sz w:val="18"/>
                <w:shd w:val="clear" w:color="auto" w:fill="FFFFFF"/>
              </w:rPr>
            </w:pPr>
            <w:r>
              <w:rPr>
                <w:sz w:val="18"/>
                <w:shd w:val="clear" w:color="auto" w:fill="FFFFFF"/>
              </w:rPr>
              <w:t>T49</w:t>
            </w:r>
          </w:p>
          <w:p w:rsidR="00565E9E" w:rsidRDefault="00565E9E">
            <w:pPr>
              <w:spacing w:before="60" w:after="60"/>
              <w:rPr>
                <w:rFonts w:ascii="Arial" w:hAnsi="Arial"/>
                <w:b/>
                <w:sz w:val="18"/>
              </w:rPr>
            </w:pPr>
          </w:p>
          <w:p w:rsidR="00565E9E" w:rsidRDefault="00565E9E">
            <w:pPr>
              <w:spacing w:before="60" w:after="60"/>
              <w:rPr>
                <w:rFonts w:ascii="Arial" w:hAnsi="Arial"/>
                <w:b/>
                <w:sz w:val="18"/>
              </w:rPr>
            </w:pPr>
          </w:p>
          <w:p w:rsidR="00565E9E" w:rsidRDefault="00565E9E">
            <w:pPr>
              <w:spacing w:before="60" w:after="60"/>
              <w:rPr>
                <w:rFonts w:ascii="Arial" w:hAnsi="Arial"/>
                <w:b/>
                <w:sz w:val="18"/>
              </w:rPr>
            </w:pPr>
          </w:p>
          <w:p w:rsidR="00565E9E" w:rsidRDefault="00565E9E">
            <w:pPr>
              <w:pStyle w:val="Heading2"/>
              <w:spacing w:before="60" w:after="60"/>
              <w:rPr>
                <w:b w:val="0"/>
                <w:sz w:val="18"/>
              </w:rPr>
            </w:pPr>
            <w:r>
              <w:rPr>
                <w:b w:val="0"/>
                <w:sz w:val="18"/>
              </w:rPr>
              <w:t>Rate your agreement with the following statements.  In my school:</w:t>
            </w:r>
          </w:p>
        </w:tc>
        <w:tc>
          <w:tcPr>
            <w:tcW w:w="720" w:type="dxa"/>
            <w:tcBorders>
              <w:bottom w:val="single" w:sz="4" w:space="0" w:color="auto"/>
            </w:tcBorders>
            <w:shd w:val="pct30" w:color="auto" w:fill="auto"/>
            <w:textDirection w:val="btLr"/>
          </w:tcPr>
          <w:p w:rsidR="00565E9E" w:rsidRDefault="00565E9E">
            <w:pPr>
              <w:tabs>
                <w:tab w:val="left" w:pos="1440"/>
              </w:tabs>
              <w:spacing w:before="60" w:after="60"/>
              <w:ind w:left="270" w:right="113"/>
              <w:rPr>
                <w:rFonts w:ascii="Arial" w:hAnsi="Arial"/>
                <w:b/>
                <w:sz w:val="18"/>
              </w:rPr>
            </w:pPr>
            <w:r>
              <w:rPr>
                <w:rFonts w:ascii="Arial" w:hAnsi="Arial"/>
                <w:b/>
                <w:sz w:val="18"/>
              </w:rPr>
              <w:t>Strongly Agree</w:t>
            </w:r>
          </w:p>
        </w:tc>
        <w:tc>
          <w:tcPr>
            <w:tcW w:w="720" w:type="dxa"/>
            <w:tcBorders>
              <w:bottom w:val="single" w:sz="4" w:space="0" w:color="auto"/>
            </w:tcBorders>
            <w:shd w:val="pct30" w:color="auto" w:fill="auto"/>
            <w:textDirection w:val="btLr"/>
          </w:tcPr>
          <w:p w:rsidR="00565E9E" w:rsidRDefault="00565E9E">
            <w:pPr>
              <w:tabs>
                <w:tab w:val="left" w:pos="1440"/>
              </w:tabs>
              <w:spacing w:before="60" w:after="60"/>
              <w:ind w:left="270" w:right="113"/>
              <w:rPr>
                <w:rFonts w:ascii="Arial" w:hAnsi="Arial"/>
                <w:b/>
                <w:sz w:val="18"/>
              </w:rPr>
            </w:pPr>
            <w:r>
              <w:rPr>
                <w:rFonts w:ascii="Arial" w:hAnsi="Arial"/>
                <w:b/>
                <w:sz w:val="18"/>
              </w:rPr>
              <w:t>Agree</w:t>
            </w:r>
          </w:p>
        </w:tc>
        <w:tc>
          <w:tcPr>
            <w:tcW w:w="630" w:type="dxa"/>
            <w:tcBorders>
              <w:bottom w:val="single" w:sz="4" w:space="0" w:color="auto"/>
            </w:tcBorders>
            <w:shd w:val="pct30" w:color="auto" w:fill="auto"/>
            <w:textDirection w:val="btLr"/>
          </w:tcPr>
          <w:p w:rsidR="00565E9E" w:rsidRDefault="00565E9E">
            <w:pPr>
              <w:tabs>
                <w:tab w:val="left" w:pos="1440"/>
              </w:tabs>
              <w:spacing w:before="60" w:after="60"/>
              <w:ind w:left="270" w:right="113"/>
              <w:rPr>
                <w:rFonts w:ascii="Arial" w:hAnsi="Arial"/>
                <w:b/>
                <w:sz w:val="18"/>
              </w:rPr>
            </w:pPr>
            <w:r>
              <w:rPr>
                <w:rFonts w:ascii="Arial" w:hAnsi="Arial"/>
                <w:b/>
                <w:sz w:val="18"/>
              </w:rPr>
              <w:t>Disagree</w:t>
            </w:r>
          </w:p>
        </w:tc>
        <w:tc>
          <w:tcPr>
            <w:tcW w:w="720" w:type="dxa"/>
            <w:tcBorders>
              <w:bottom w:val="single" w:sz="4" w:space="0" w:color="auto"/>
            </w:tcBorders>
            <w:shd w:val="pct30" w:color="auto" w:fill="auto"/>
            <w:textDirection w:val="btLr"/>
          </w:tcPr>
          <w:p w:rsidR="00565E9E" w:rsidRDefault="00565E9E">
            <w:pPr>
              <w:tabs>
                <w:tab w:val="left" w:pos="1440"/>
              </w:tabs>
              <w:spacing w:before="60" w:after="60"/>
              <w:ind w:left="270" w:right="113"/>
              <w:rPr>
                <w:rFonts w:ascii="Arial" w:hAnsi="Arial"/>
                <w:b/>
                <w:sz w:val="18"/>
              </w:rPr>
            </w:pPr>
            <w:r>
              <w:rPr>
                <w:rFonts w:ascii="Arial" w:hAnsi="Arial"/>
                <w:b/>
                <w:sz w:val="18"/>
              </w:rPr>
              <w:t>Strongly Disagree</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630" w:author="Casey Smith" w:date="2010-11-21T14:48: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trHeight w:val="512"/>
          <w:trPrChange w:id="631" w:author="Casey Smith" w:date="2010-11-21T14:48:00Z">
            <w:trPr>
              <w:trHeight w:val="512"/>
            </w:trPr>
          </w:trPrChange>
        </w:trPr>
        <w:tc>
          <w:tcPr>
            <w:tcW w:w="6390" w:type="dxa"/>
            <w:tcBorders>
              <w:bottom w:val="single" w:sz="4" w:space="0" w:color="auto"/>
            </w:tcBorders>
            <w:shd w:val="clear" w:color="auto" w:fill="FFFFFF"/>
            <w:tcPrChange w:id="632" w:author="Casey Smith" w:date="2010-11-21T14:48:00Z">
              <w:tcPr>
                <w:tcW w:w="6390" w:type="dxa"/>
                <w:tcBorders>
                  <w:bottom w:val="single" w:sz="4" w:space="0" w:color="auto"/>
                </w:tcBorders>
                <w:shd w:val="clear" w:color="auto" w:fill="FFFFFF"/>
              </w:tcPr>
            </w:tcPrChange>
          </w:tcPr>
          <w:p w:rsidR="00565E9E" w:rsidRDefault="00565E9E">
            <w:pPr>
              <w:spacing w:before="60" w:after="60"/>
              <w:rPr>
                <w:rFonts w:ascii="Arial" w:hAnsi="Arial"/>
                <w:sz w:val="18"/>
              </w:rPr>
            </w:pPr>
            <w:r>
              <w:rPr>
                <w:rFonts w:ascii="Arial" w:hAnsi="Arial"/>
                <w:sz w:val="18"/>
              </w:rPr>
              <w:t>a. Practices identified as research-based or “proven”– including lesson plans and curricula – are posted online so that they are accessible by all teachers.</w:t>
            </w:r>
          </w:p>
        </w:tc>
        <w:tc>
          <w:tcPr>
            <w:tcW w:w="720" w:type="dxa"/>
            <w:tcBorders>
              <w:bottom w:val="single" w:sz="4" w:space="0" w:color="auto"/>
            </w:tcBorders>
            <w:shd w:val="clear" w:color="auto" w:fill="FFFFFF"/>
            <w:vAlign w:val="center"/>
            <w:tcPrChange w:id="633" w:author="Casey Smith" w:date="2010-11-21T14:48: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FF"/>
            <w:vAlign w:val="center"/>
            <w:tcPrChange w:id="634" w:author="Casey Smith" w:date="2010-11-21T14:48: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FFFF00"/>
            <w:vAlign w:val="center"/>
            <w:tcPrChange w:id="635" w:author="Casey Smith" w:date="2010-11-21T14:48:00Z">
              <w:tcPr>
                <w:tcW w:w="63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FF"/>
            <w:vAlign w:val="center"/>
            <w:tcPrChange w:id="636" w:author="Casey Smith" w:date="2010-11-21T14:48:00Z">
              <w:tcPr>
                <w:tcW w:w="720" w:type="dxa"/>
                <w:tcBorders>
                  <w:bottom w:val="single" w:sz="4" w:space="0" w:color="auto"/>
                </w:tcBorders>
                <w:shd w:val="clear" w:color="auto" w:fill="FFFFFF"/>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Change w:id="637" w:author="Casey Smith" w:date="2010-11-21T14:48: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blPrExChange>
        </w:tblPrEx>
        <w:trPr>
          <w:trHeight w:val="530"/>
          <w:trPrChange w:id="638" w:author="Casey Smith" w:date="2010-11-21T14:48:00Z">
            <w:trPr>
              <w:trHeight w:val="530"/>
            </w:trPr>
          </w:trPrChange>
        </w:trPr>
        <w:tc>
          <w:tcPr>
            <w:tcW w:w="6390" w:type="dxa"/>
            <w:tcBorders>
              <w:bottom w:val="single" w:sz="4" w:space="0" w:color="auto"/>
            </w:tcBorders>
            <w:shd w:val="clear" w:color="auto" w:fill="D9D9D9"/>
            <w:tcPrChange w:id="639" w:author="Casey Smith" w:date="2010-11-21T14:48:00Z">
              <w:tcPr>
                <w:tcW w:w="639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b. Incentives are provided to teachers who adopt proven best practices related to technology (e.g., laptops, conferences attendance, stipends for professional development).</w:t>
            </w:r>
          </w:p>
        </w:tc>
        <w:tc>
          <w:tcPr>
            <w:tcW w:w="720" w:type="dxa"/>
            <w:tcBorders>
              <w:bottom w:val="single" w:sz="4" w:space="0" w:color="auto"/>
            </w:tcBorders>
            <w:shd w:val="clear" w:color="auto" w:fill="D9D9D9"/>
            <w:vAlign w:val="center"/>
            <w:tcPrChange w:id="640" w:author="Casey Smith" w:date="2010-11-21T14:48: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D9D9D9"/>
            <w:vAlign w:val="center"/>
            <w:tcPrChange w:id="641" w:author="Casey Smith" w:date="2010-11-21T14:48: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630" w:type="dxa"/>
            <w:tcBorders>
              <w:bottom w:val="single" w:sz="4" w:space="0" w:color="auto"/>
            </w:tcBorders>
            <w:shd w:val="clear" w:color="auto" w:fill="D9D9D9"/>
            <w:vAlign w:val="center"/>
            <w:tcPrChange w:id="642" w:author="Casey Smith" w:date="2010-11-21T14:48:00Z">
              <w:tcPr>
                <w:tcW w:w="63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c>
          <w:tcPr>
            <w:tcW w:w="720" w:type="dxa"/>
            <w:tcBorders>
              <w:bottom w:val="single" w:sz="4" w:space="0" w:color="auto"/>
            </w:tcBorders>
            <w:shd w:val="clear" w:color="auto" w:fill="FFFF00"/>
            <w:vAlign w:val="center"/>
            <w:tcPrChange w:id="643" w:author="Casey Smith" w:date="2010-11-21T14:48:00Z">
              <w:tcPr>
                <w:tcW w:w="720" w:type="dxa"/>
                <w:tcBorders>
                  <w:bottom w:val="single" w:sz="4" w:space="0" w:color="auto"/>
                </w:tcBorders>
                <w:shd w:val="clear" w:color="auto" w:fill="D9D9D9"/>
                <w:vAlign w:val="center"/>
              </w:tcPr>
            </w:tcPrChange>
          </w:tcPr>
          <w:p w:rsidR="00565E9E" w:rsidRDefault="00565E9E">
            <w:pPr>
              <w:spacing w:before="60" w:after="60"/>
              <w:ind w:left="-108" w:right="-108"/>
              <w:jc w:val="center"/>
              <w:rPr>
                <w:rFonts w:ascii="Arial" w:hAnsi="Arial"/>
                <w:sz w:val="18"/>
              </w:rPr>
            </w:pPr>
            <w:r>
              <w:rPr>
                <w:rFonts w:ascii="Arial" w:hAnsi="Arial"/>
                <w:sz w:val="18"/>
              </w:rPr>
              <w:t>O</w:t>
            </w:r>
          </w:p>
        </w:tc>
      </w:tr>
    </w:tbl>
    <w:p w:rsidR="00565E9E" w:rsidRDefault="00565E9E">
      <w:pPr>
        <w:pStyle w:val="Heading2"/>
        <w:spacing w:before="60" w:after="60"/>
        <w:ind w:left="270"/>
        <w:rPr>
          <w:color w:val="FF0000"/>
          <w:sz w:val="18"/>
        </w:rPr>
      </w:pPr>
    </w:p>
    <w:p w:rsidR="00565E9E" w:rsidRDefault="00565E9E">
      <w:pPr>
        <w:pStyle w:val="Heading2"/>
        <w:ind w:left="270"/>
        <w:rPr>
          <w:color w:val="FF0000"/>
          <w:sz w:val="18"/>
        </w:rPr>
      </w:pPr>
    </w:p>
    <w:p w:rsidR="00565E9E" w:rsidRDefault="00565E9E">
      <w:pPr>
        <w:pStyle w:val="BodyText"/>
        <w:ind w:left="270" w:right="-90"/>
        <w:jc w:val="center"/>
        <w:rPr>
          <w:sz w:val="18"/>
        </w:rPr>
      </w:pPr>
      <w:r>
        <w:br w:type="page"/>
      </w:r>
      <w:r>
        <w:rPr>
          <w:sz w:val="18"/>
        </w:rPr>
        <w:t>C5-4</w:t>
      </w: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Change w:id="644">
          <w:tblGrid>
            <w:gridCol w:w="9180"/>
          </w:tblGrid>
        </w:tblGridChange>
      </w:tblGrid>
      <w:tr w:rsidR="00565E9E">
        <w:tblPrEx>
          <w:tblCellMar>
            <w:top w:w="0" w:type="dxa"/>
            <w:bottom w:w="0" w:type="dxa"/>
          </w:tblCellMar>
        </w:tblPrEx>
        <w:tc>
          <w:tcPr>
            <w:tcW w:w="9180" w:type="dxa"/>
            <w:shd w:val="pct30" w:color="auto" w:fill="auto"/>
          </w:tcPr>
          <w:p w:rsidR="00565E9E" w:rsidRDefault="00565E9E">
            <w:pPr>
              <w:pStyle w:val="BodyText"/>
              <w:spacing w:before="60" w:after="60"/>
              <w:rPr>
                <w:sz w:val="18"/>
                <w:shd w:val="clear" w:color="auto" w:fill="FFFFFF"/>
              </w:rPr>
            </w:pPr>
            <w:r>
              <w:rPr>
                <w:sz w:val="18"/>
                <w:shd w:val="clear" w:color="auto" w:fill="FFFFFF"/>
              </w:rPr>
              <w:t>T50</w:t>
            </w: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To what extent does your school encourage innovative teaching practices? Innovation is generally:</w:t>
            </w:r>
          </w:p>
          <w:p w:rsidR="00565E9E" w:rsidRDefault="00565E9E">
            <w:pPr>
              <w:spacing w:before="60" w:after="60"/>
              <w:rPr>
                <w:rFonts w:ascii="Arial" w:hAnsi="Arial"/>
                <w:sz w:val="18"/>
              </w:rPr>
            </w:pPr>
          </w:p>
        </w:tc>
      </w:tr>
      <w:tr w:rsidR="00565E9E">
        <w:tblPrEx>
          <w:tblCellMar>
            <w:top w:w="0" w:type="dxa"/>
            <w:bottom w:w="0" w:type="dxa"/>
          </w:tblCellMar>
        </w:tblPrEx>
        <w:tc>
          <w:tcPr>
            <w:tcW w:w="9180" w:type="dxa"/>
            <w:shd w:val="clear" w:color="auto" w:fill="D9D9D9"/>
          </w:tcPr>
          <w:p w:rsidR="00565E9E" w:rsidRDefault="00565E9E">
            <w:pPr>
              <w:spacing w:before="60" w:after="60"/>
              <w:rPr>
                <w:rFonts w:ascii="Arial" w:hAnsi="Arial"/>
                <w:b/>
                <w:sz w:val="18"/>
              </w:rPr>
            </w:pPr>
            <w:r>
              <w:rPr>
                <w:rFonts w:ascii="Arial" w:hAnsi="Arial"/>
                <w:sz w:val="18"/>
              </w:rPr>
              <w:t>O Rewarded (e.g., through public recognition, equipment, professional development)</w:t>
            </w:r>
          </w:p>
        </w:tc>
      </w:tr>
      <w:tr w:rsidR="00565E9E">
        <w:tblPrEx>
          <w:tblCellMar>
            <w:top w:w="0" w:type="dxa"/>
            <w:bottom w:w="0" w:type="dxa"/>
          </w:tblCellMar>
        </w:tblPrEx>
        <w:tc>
          <w:tcPr>
            <w:tcW w:w="9180" w:type="dxa"/>
          </w:tcPr>
          <w:p w:rsidR="00565E9E" w:rsidRDefault="00565E9E">
            <w:pPr>
              <w:spacing w:before="60" w:after="60"/>
              <w:rPr>
                <w:rFonts w:ascii="Arial" w:hAnsi="Arial"/>
                <w:b/>
                <w:sz w:val="18"/>
              </w:rPr>
            </w:pPr>
            <w:r>
              <w:rPr>
                <w:rFonts w:ascii="Arial" w:hAnsi="Arial"/>
                <w:sz w:val="18"/>
              </w:rPr>
              <w:t>O Supported, but not rewarded</w:t>
            </w:r>
          </w:p>
        </w:tc>
      </w:tr>
      <w:tr w:rsidR="00565E9E">
        <w:tblPrEx>
          <w:tblCellMar>
            <w:top w:w="0" w:type="dxa"/>
            <w:bottom w:w="0" w:type="dxa"/>
          </w:tblCellMar>
        </w:tblPrEx>
        <w:tc>
          <w:tcPr>
            <w:tcW w:w="9180" w:type="dxa"/>
            <w:shd w:val="clear" w:color="auto" w:fill="D9D9D9"/>
          </w:tcPr>
          <w:p w:rsidR="00565E9E" w:rsidRDefault="00565E9E">
            <w:pPr>
              <w:spacing w:before="60" w:after="60"/>
              <w:rPr>
                <w:rFonts w:ascii="Arial" w:hAnsi="Arial"/>
                <w:b/>
                <w:sz w:val="18"/>
              </w:rPr>
            </w:pPr>
            <w:r>
              <w:rPr>
                <w:rFonts w:ascii="Arial" w:hAnsi="Arial"/>
                <w:sz w:val="18"/>
              </w:rPr>
              <w:t>O Tolerated</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45" w:author="Casey Smith" w:date="2010-11-21T14:48: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180" w:type="dxa"/>
            <w:shd w:val="clear" w:color="auto" w:fill="FFFF00"/>
            <w:tcPrChange w:id="646" w:author="Casey Smith" w:date="2010-11-21T14:48:00Z">
              <w:tcPr>
                <w:tcW w:w="9180" w:type="dxa"/>
              </w:tcPr>
            </w:tcPrChange>
          </w:tcPr>
          <w:p w:rsidR="00565E9E" w:rsidRDefault="00565E9E">
            <w:pPr>
              <w:spacing w:before="60" w:after="60"/>
              <w:rPr>
                <w:rFonts w:ascii="Arial" w:hAnsi="Arial"/>
                <w:sz w:val="18"/>
              </w:rPr>
            </w:pPr>
            <w:r>
              <w:rPr>
                <w:rFonts w:ascii="Arial" w:hAnsi="Arial"/>
                <w:sz w:val="18"/>
              </w:rPr>
              <w:t>O Discouraged</w:t>
            </w:r>
          </w:p>
        </w:tc>
      </w:tr>
    </w:tbl>
    <w:p w:rsidR="00565E9E" w:rsidRDefault="00565E9E">
      <w:pPr>
        <w:jc w:val="center"/>
        <w:rPr>
          <w:b/>
        </w:rPr>
      </w:pPr>
    </w:p>
    <w:p w:rsidR="00565E9E" w:rsidRDefault="00565E9E">
      <w:pPr>
        <w:jc w:val="center"/>
        <w:rPr>
          <w:b/>
        </w:rPr>
      </w:pPr>
    </w:p>
    <w:p w:rsidR="00565E9E" w:rsidRDefault="00565E9E">
      <w:pPr>
        <w:jc w:val="center"/>
        <w:rPr>
          <w:b/>
        </w:rPr>
      </w:pPr>
    </w:p>
    <w:p w:rsidR="00565E9E" w:rsidRDefault="00565E9E">
      <w:pPr>
        <w:pStyle w:val="BodyText"/>
        <w:jc w:val="center"/>
        <w:rPr>
          <w:sz w:val="18"/>
        </w:rPr>
      </w:pPr>
      <w:r>
        <w:rPr>
          <w:sz w:val="18"/>
        </w:rPr>
        <w:t>C5-4</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565E9E">
        <w:tblPrEx>
          <w:tblCellMar>
            <w:top w:w="0" w:type="dxa"/>
            <w:bottom w:w="0" w:type="dxa"/>
          </w:tblCellMar>
        </w:tblPrEx>
        <w:trPr>
          <w:trHeight w:val="602"/>
        </w:trPr>
        <w:tc>
          <w:tcPr>
            <w:tcW w:w="9180" w:type="dxa"/>
            <w:shd w:val="pct30" w:color="auto" w:fill="auto"/>
          </w:tcPr>
          <w:p w:rsidR="00565E9E" w:rsidRDefault="00565E9E">
            <w:pPr>
              <w:pStyle w:val="BodyText"/>
              <w:spacing w:before="60" w:after="60"/>
              <w:rPr>
                <w:sz w:val="18"/>
                <w:shd w:val="clear" w:color="auto" w:fill="FFFFFF"/>
              </w:rPr>
            </w:pPr>
            <w:r>
              <w:rPr>
                <w:sz w:val="18"/>
                <w:shd w:val="clear" w:color="auto" w:fill="FFFFFF"/>
              </w:rPr>
              <w:t>T51</w:t>
            </w:r>
          </w:p>
          <w:p w:rsidR="00565E9E" w:rsidRDefault="00565E9E">
            <w:pPr>
              <w:rPr>
                <w:rFonts w:ascii="Arial" w:hAnsi="Arial"/>
                <w:sz w:val="18"/>
              </w:rPr>
            </w:pPr>
          </w:p>
          <w:p w:rsidR="00565E9E" w:rsidRDefault="00565E9E">
            <w:pPr>
              <w:rPr>
                <w:rFonts w:ascii="Arial" w:hAnsi="Arial"/>
                <w:sz w:val="18"/>
              </w:rPr>
            </w:pPr>
            <w:r>
              <w:rPr>
                <w:rFonts w:ascii="Arial" w:hAnsi="Arial"/>
                <w:sz w:val="18"/>
              </w:rPr>
              <w:t xml:space="preserve">Which of the following incentives are provided by your school/district to encourage teachers to use learning technology?  </w:t>
            </w:r>
          </w:p>
          <w:p w:rsidR="00565E9E" w:rsidRDefault="00565E9E">
            <w:pPr>
              <w:rPr>
                <w:rFonts w:ascii="Arial" w:hAnsi="Arial"/>
                <w:sz w:val="18"/>
              </w:rPr>
            </w:pPr>
          </w:p>
          <w:p w:rsidR="00565E9E" w:rsidRDefault="00565E9E">
            <w:pPr>
              <w:rPr>
                <w:rFonts w:ascii="Arial" w:hAnsi="Arial"/>
                <w:sz w:val="18"/>
              </w:rPr>
            </w:pPr>
            <w:r>
              <w:rPr>
                <w:rFonts w:ascii="Arial" w:hAnsi="Arial"/>
                <w:sz w:val="18"/>
              </w:rPr>
              <w:t>(Check all that apply)</w:t>
            </w:r>
          </w:p>
          <w:p w:rsidR="00565E9E" w:rsidRDefault="00565E9E">
            <w:pPr>
              <w:ind w:left="270"/>
              <w:rPr>
                <w:rFonts w:ascii="Arial" w:hAnsi="Arial"/>
                <w:sz w:val="18"/>
              </w:rPr>
            </w:pPr>
          </w:p>
        </w:tc>
      </w:tr>
      <w:tr w:rsidR="00565E9E">
        <w:tblPrEx>
          <w:tblCellMar>
            <w:top w:w="0" w:type="dxa"/>
            <w:bottom w:w="0" w:type="dxa"/>
          </w:tblCellMar>
        </w:tblPrEx>
        <w:tc>
          <w:tcPr>
            <w:tcW w:w="9180" w:type="dxa"/>
            <w:shd w:val="clear" w:color="auto" w:fill="D9D9D9"/>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r>
              <w:rPr>
                <w:rFonts w:ascii="Arial" w:hAnsi="Arial"/>
                <w:sz w:val="18"/>
              </w:rPr>
              <w:t>a.</w:t>
            </w:r>
            <w:r>
              <w:rPr>
                <w:rFonts w:ascii="Arial" w:hAnsi="Arial"/>
              </w:rPr>
              <w:t xml:space="preserve"> </w:t>
            </w:r>
            <w:r>
              <w:rPr>
                <w:rFonts w:ascii="Arial" w:hAnsi="Arial"/>
                <w:sz w:val="18"/>
              </w:rPr>
              <w:t>Release time for planning the use of technology</w:t>
            </w:r>
          </w:p>
        </w:tc>
      </w:tr>
      <w:tr w:rsidR="00565E9E">
        <w:tblPrEx>
          <w:tblCellMar>
            <w:top w:w="0" w:type="dxa"/>
            <w:bottom w:w="0" w:type="dxa"/>
          </w:tblCellMar>
        </w:tblPrEx>
        <w:tc>
          <w:tcPr>
            <w:tcW w:w="9180" w:type="dxa"/>
          </w:tcPr>
          <w:p w:rsidR="00565E9E" w:rsidRDefault="00565E9E">
            <w:pPr>
              <w:spacing w:before="60" w:after="60"/>
              <w:rPr>
                <w:rFonts w:ascii="Arial" w:hAnsi="Arial"/>
              </w:rPr>
            </w:pPr>
            <w:r>
              <w:rPr>
                <w:rFonts w:ascii="Arial" w:hAnsi="Arial"/>
              </w:rPr>
              <w:sym w:font="Wingdings" w:char="F0A8"/>
            </w:r>
            <w:r>
              <w:rPr>
                <w:rFonts w:ascii="Arial" w:hAnsi="Arial"/>
              </w:rPr>
              <w:t xml:space="preserve"> </w:t>
            </w:r>
            <w:r>
              <w:rPr>
                <w:rFonts w:ascii="Arial" w:hAnsi="Arial"/>
                <w:sz w:val="18"/>
              </w:rPr>
              <w:t>b.</w:t>
            </w:r>
            <w:r>
              <w:rPr>
                <w:rFonts w:ascii="Arial" w:hAnsi="Arial"/>
              </w:rPr>
              <w:t xml:space="preserve"> </w:t>
            </w:r>
            <w:r>
              <w:rPr>
                <w:rFonts w:ascii="Arial" w:hAnsi="Arial"/>
                <w:sz w:val="18"/>
              </w:rPr>
              <w:t>Schedule changes so teachers have time to learn and plan collaboratively</w:t>
            </w:r>
          </w:p>
        </w:tc>
      </w:tr>
      <w:tr w:rsidR="00565E9E">
        <w:tblPrEx>
          <w:tblCellMar>
            <w:top w:w="0" w:type="dxa"/>
            <w:bottom w:w="0" w:type="dxa"/>
          </w:tblCellMar>
        </w:tblPrEx>
        <w:tc>
          <w:tcPr>
            <w:tcW w:w="9180" w:type="dxa"/>
            <w:shd w:val="clear" w:color="auto" w:fill="D9D9D9"/>
          </w:tcPr>
          <w:p w:rsidR="00565E9E" w:rsidRDefault="00565E9E">
            <w:pPr>
              <w:spacing w:before="60" w:after="60"/>
              <w:rPr>
                <w:rFonts w:ascii="Arial" w:hAnsi="Arial"/>
              </w:rPr>
            </w:pPr>
            <w:r>
              <w:rPr>
                <w:rFonts w:ascii="Arial" w:hAnsi="Arial"/>
              </w:rPr>
              <w:sym w:font="Wingdings" w:char="F0A8"/>
            </w:r>
            <w:r>
              <w:rPr>
                <w:rFonts w:ascii="Arial" w:hAnsi="Arial"/>
              </w:rPr>
              <w:t xml:space="preserve"> </w:t>
            </w:r>
            <w:r>
              <w:rPr>
                <w:rFonts w:ascii="Arial" w:hAnsi="Arial"/>
                <w:sz w:val="18"/>
              </w:rPr>
              <w:t>c.</w:t>
            </w:r>
            <w:r>
              <w:rPr>
                <w:rFonts w:ascii="Arial" w:hAnsi="Arial"/>
              </w:rPr>
              <w:t xml:space="preserve"> </w:t>
            </w:r>
            <w:r>
              <w:rPr>
                <w:rFonts w:ascii="Arial" w:hAnsi="Arial"/>
                <w:sz w:val="18"/>
              </w:rPr>
              <w:t>Classes or workshops related to technology integration</w:t>
            </w:r>
          </w:p>
        </w:tc>
      </w:tr>
      <w:tr w:rsidR="00565E9E">
        <w:tblPrEx>
          <w:tblCellMar>
            <w:top w:w="0" w:type="dxa"/>
            <w:bottom w:w="0" w:type="dxa"/>
          </w:tblCellMar>
        </w:tblPrEx>
        <w:tc>
          <w:tcPr>
            <w:tcW w:w="9180" w:type="dxa"/>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r>
              <w:rPr>
                <w:rFonts w:ascii="Arial" w:hAnsi="Arial"/>
                <w:sz w:val="18"/>
              </w:rPr>
              <w:t>d.</w:t>
            </w:r>
            <w:r>
              <w:rPr>
                <w:rFonts w:ascii="Arial" w:hAnsi="Arial"/>
              </w:rPr>
              <w:t xml:space="preserve"> </w:t>
            </w:r>
            <w:r>
              <w:rPr>
                <w:rFonts w:ascii="Arial" w:hAnsi="Arial"/>
                <w:sz w:val="18"/>
              </w:rPr>
              <w:t>Expectations/requirement that professional staff use technology for teaching and learning</w:t>
            </w:r>
          </w:p>
        </w:tc>
      </w:tr>
      <w:tr w:rsidR="00565E9E">
        <w:tblPrEx>
          <w:tblCellMar>
            <w:top w:w="0" w:type="dxa"/>
            <w:bottom w:w="0" w:type="dxa"/>
          </w:tblCellMar>
        </w:tblPrEx>
        <w:tc>
          <w:tcPr>
            <w:tcW w:w="9180" w:type="dxa"/>
            <w:shd w:val="pct15" w:color="auto" w:fill="auto"/>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r>
              <w:rPr>
                <w:rFonts w:ascii="Arial" w:hAnsi="Arial"/>
                <w:sz w:val="18"/>
              </w:rPr>
              <w:t>e.</w:t>
            </w:r>
            <w:r>
              <w:rPr>
                <w:rFonts w:ascii="Arial" w:hAnsi="Arial"/>
              </w:rPr>
              <w:t xml:space="preserve"> </w:t>
            </w:r>
            <w:r>
              <w:rPr>
                <w:rFonts w:ascii="Arial" w:hAnsi="Arial"/>
                <w:sz w:val="18"/>
              </w:rPr>
              <w:t>Ability to check out school technology for use over the summer months</w:t>
            </w:r>
          </w:p>
        </w:tc>
      </w:tr>
      <w:tr w:rsidR="00565E9E">
        <w:tblPrEx>
          <w:tblCellMar>
            <w:top w:w="0" w:type="dxa"/>
            <w:bottom w:w="0" w:type="dxa"/>
          </w:tblCellMar>
        </w:tblPrEx>
        <w:tc>
          <w:tcPr>
            <w:tcW w:w="9180" w:type="dxa"/>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r>
              <w:rPr>
                <w:rFonts w:ascii="Arial" w:hAnsi="Arial"/>
                <w:sz w:val="18"/>
              </w:rPr>
              <w:t>f.</w:t>
            </w:r>
            <w:r>
              <w:rPr>
                <w:rFonts w:ascii="Arial" w:hAnsi="Arial"/>
              </w:rPr>
              <w:t xml:space="preserve"> </w:t>
            </w:r>
            <w:r>
              <w:rPr>
                <w:rFonts w:ascii="Arial" w:hAnsi="Arial"/>
                <w:sz w:val="18"/>
              </w:rPr>
              <w:t xml:space="preserve">Special purchasing plans for technology (e.g., discounts, paybacks through professional development, or interest-free loans) </w:t>
            </w:r>
          </w:p>
        </w:tc>
      </w:tr>
      <w:tr w:rsidR="00565E9E">
        <w:tblPrEx>
          <w:tblCellMar>
            <w:top w:w="0" w:type="dxa"/>
            <w:bottom w:w="0" w:type="dxa"/>
          </w:tblCellMar>
        </w:tblPrEx>
        <w:tc>
          <w:tcPr>
            <w:tcW w:w="9180" w:type="dxa"/>
            <w:shd w:val="pct15" w:color="auto" w:fill="auto"/>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r>
              <w:rPr>
                <w:rFonts w:ascii="Arial" w:hAnsi="Arial"/>
                <w:sz w:val="18"/>
              </w:rPr>
              <w:t>g.</w:t>
            </w:r>
            <w:r>
              <w:rPr>
                <w:rFonts w:ascii="Arial" w:hAnsi="Arial"/>
              </w:rPr>
              <w:t xml:space="preserve"> </w:t>
            </w:r>
            <w:r>
              <w:rPr>
                <w:rFonts w:ascii="Arial" w:hAnsi="Arial"/>
                <w:sz w:val="18"/>
              </w:rPr>
              <w:t>Funding or grants for classroom-based and media center technology resources</w:t>
            </w:r>
          </w:p>
        </w:tc>
      </w:tr>
      <w:tr w:rsidR="00565E9E">
        <w:tblPrEx>
          <w:tblCellMar>
            <w:top w:w="0" w:type="dxa"/>
            <w:bottom w:w="0" w:type="dxa"/>
          </w:tblCellMar>
        </w:tblPrEx>
        <w:tc>
          <w:tcPr>
            <w:tcW w:w="9180" w:type="dxa"/>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r>
              <w:rPr>
                <w:rFonts w:ascii="Arial" w:hAnsi="Arial"/>
                <w:sz w:val="18"/>
              </w:rPr>
              <w:t>h.</w:t>
            </w:r>
            <w:r>
              <w:rPr>
                <w:rFonts w:ascii="Arial" w:hAnsi="Arial"/>
              </w:rPr>
              <w:t xml:space="preserve"> </w:t>
            </w:r>
            <w:r>
              <w:rPr>
                <w:rFonts w:ascii="Arial" w:hAnsi="Arial"/>
                <w:sz w:val="18"/>
              </w:rPr>
              <w:t>Access to a technology-based administrative/student information system</w:t>
            </w:r>
          </w:p>
        </w:tc>
      </w:tr>
      <w:tr w:rsidR="00565E9E">
        <w:tblPrEx>
          <w:tblCellMar>
            <w:top w:w="0" w:type="dxa"/>
            <w:bottom w:w="0" w:type="dxa"/>
          </w:tblCellMar>
        </w:tblPrEx>
        <w:tc>
          <w:tcPr>
            <w:tcW w:w="9180" w:type="dxa"/>
            <w:shd w:val="pct15" w:color="auto" w:fill="auto"/>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proofErr w:type="spellStart"/>
            <w:r>
              <w:rPr>
                <w:rFonts w:ascii="Arial" w:hAnsi="Arial"/>
                <w:sz w:val="18"/>
              </w:rPr>
              <w:t>i</w:t>
            </w:r>
            <w:proofErr w:type="spellEnd"/>
            <w:r>
              <w:rPr>
                <w:rFonts w:ascii="Arial" w:hAnsi="Arial"/>
                <w:sz w:val="18"/>
              </w:rPr>
              <w:t>.</w:t>
            </w:r>
            <w:r>
              <w:rPr>
                <w:rFonts w:ascii="Arial" w:hAnsi="Arial"/>
              </w:rPr>
              <w:t xml:space="preserve"> </w:t>
            </w:r>
            <w:r>
              <w:rPr>
                <w:rFonts w:ascii="Arial" w:hAnsi="Arial"/>
                <w:sz w:val="18"/>
              </w:rPr>
              <w:t>Technology certification for teachers</w:t>
            </w:r>
          </w:p>
        </w:tc>
      </w:tr>
      <w:tr w:rsidR="00565E9E">
        <w:tblPrEx>
          <w:tblCellMar>
            <w:top w:w="0" w:type="dxa"/>
            <w:bottom w:w="0" w:type="dxa"/>
          </w:tblCellMar>
        </w:tblPrEx>
        <w:tc>
          <w:tcPr>
            <w:tcW w:w="9180" w:type="dxa"/>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r>
              <w:rPr>
                <w:rFonts w:ascii="Arial" w:hAnsi="Arial"/>
                <w:sz w:val="18"/>
              </w:rPr>
              <w:t>j.</w:t>
            </w:r>
            <w:r>
              <w:rPr>
                <w:rFonts w:ascii="Arial" w:hAnsi="Arial"/>
              </w:rPr>
              <w:t xml:space="preserve"> </w:t>
            </w:r>
            <w:r>
              <w:rPr>
                <w:rFonts w:ascii="Arial" w:hAnsi="Arial"/>
                <w:sz w:val="18"/>
              </w:rPr>
              <w:t>Salary incentives for teachers participating in technology related professional development</w:t>
            </w:r>
          </w:p>
        </w:tc>
      </w:tr>
      <w:tr w:rsidR="00565E9E">
        <w:tblPrEx>
          <w:tblCellMar>
            <w:top w:w="0" w:type="dxa"/>
            <w:bottom w:w="0" w:type="dxa"/>
          </w:tblCellMar>
        </w:tblPrEx>
        <w:tc>
          <w:tcPr>
            <w:tcW w:w="9180" w:type="dxa"/>
            <w:shd w:val="pct15" w:color="auto" w:fill="auto"/>
          </w:tcPr>
          <w:p w:rsidR="00565E9E" w:rsidRDefault="00565E9E">
            <w:pPr>
              <w:spacing w:before="60" w:after="60"/>
              <w:rPr>
                <w:rFonts w:ascii="Arial" w:hAnsi="Arial"/>
                <w:sz w:val="18"/>
              </w:rPr>
            </w:pPr>
            <w:r>
              <w:rPr>
                <w:rFonts w:ascii="Arial" w:hAnsi="Arial"/>
              </w:rPr>
              <w:sym w:font="Wingdings" w:char="F0A8"/>
            </w:r>
            <w:r>
              <w:rPr>
                <w:rFonts w:ascii="Arial" w:hAnsi="Arial"/>
              </w:rPr>
              <w:t xml:space="preserve"> </w:t>
            </w:r>
            <w:r>
              <w:rPr>
                <w:rFonts w:ascii="Arial" w:hAnsi="Arial"/>
                <w:sz w:val="18"/>
              </w:rPr>
              <w:t>k.</w:t>
            </w:r>
            <w:r>
              <w:rPr>
                <w:rFonts w:ascii="Arial" w:hAnsi="Arial"/>
              </w:rPr>
              <w:t xml:space="preserve"> </w:t>
            </w:r>
            <w:r>
              <w:rPr>
                <w:rFonts w:ascii="Arial" w:hAnsi="Arial"/>
                <w:sz w:val="18"/>
              </w:rPr>
              <w:t xml:space="preserve">Public acknowledgement or recognition (e.g., in newsletters or during school board meetings) when teachers use technology effectively </w:t>
            </w:r>
          </w:p>
        </w:tc>
      </w:tr>
    </w:tbl>
    <w:p w:rsidR="00565E9E" w:rsidRDefault="00565E9E">
      <w:pPr>
        <w:ind w:left="270"/>
        <w:rPr>
          <w:rFonts w:ascii="Arial" w:hAnsi="Arial"/>
          <w:sz w:val="18"/>
        </w:rPr>
      </w:pPr>
    </w:p>
    <w:p w:rsidR="00565E9E" w:rsidRDefault="00565E9E">
      <w:pPr>
        <w:pStyle w:val="Heading2"/>
        <w:ind w:left="270"/>
        <w:rPr>
          <w:color w:val="FF0000"/>
          <w:sz w:val="18"/>
        </w:rPr>
      </w:pPr>
    </w:p>
    <w:p w:rsidR="00565E9E" w:rsidRDefault="00565E9E">
      <w:pPr>
        <w:jc w:val="center"/>
        <w:rPr>
          <w:b/>
        </w:rPr>
      </w:pPr>
    </w:p>
    <w:p w:rsidR="00565E9E" w:rsidRDefault="00565E9E">
      <w:pPr>
        <w:pStyle w:val="BodyText"/>
        <w:jc w:val="center"/>
      </w:pPr>
      <w:r>
        <w:br w:type="page"/>
      </w:r>
    </w:p>
    <w:p w:rsidR="00565E9E" w:rsidRDefault="00565E9E">
      <w:pPr>
        <w:pStyle w:val="BodyText"/>
        <w:ind w:left="270"/>
        <w:jc w:val="center"/>
        <w:rPr>
          <w:sz w:val="18"/>
        </w:rPr>
      </w:pPr>
      <w:r>
        <w:rPr>
          <w:sz w:val="18"/>
        </w:rPr>
        <w:t>C5-5</w:t>
      </w: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00"/>
        <w:gridCol w:w="930"/>
        <w:gridCol w:w="930"/>
        <w:gridCol w:w="1020"/>
        <w:tblGridChange w:id="647">
          <w:tblGrid>
            <w:gridCol w:w="6300"/>
            <w:gridCol w:w="930"/>
            <w:gridCol w:w="930"/>
            <w:gridCol w:w="1020"/>
          </w:tblGrid>
        </w:tblGridChange>
      </w:tblGrid>
      <w:tr w:rsidR="00565E9E">
        <w:tblPrEx>
          <w:tblCellMar>
            <w:top w:w="0" w:type="dxa"/>
            <w:bottom w:w="0" w:type="dxa"/>
          </w:tblCellMar>
        </w:tblPrEx>
        <w:tc>
          <w:tcPr>
            <w:tcW w:w="6300" w:type="dxa"/>
            <w:tcBorders>
              <w:bottom w:val="single" w:sz="4" w:space="0" w:color="auto"/>
            </w:tcBorders>
            <w:shd w:val="pct30" w:color="auto" w:fill="auto"/>
          </w:tcPr>
          <w:p w:rsidR="00565E9E" w:rsidRDefault="00565E9E">
            <w:pPr>
              <w:pStyle w:val="BodyText"/>
              <w:spacing w:before="60" w:after="60"/>
              <w:rPr>
                <w:sz w:val="18"/>
                <w:shd w:val="clear" w:color="auto" w:fill="FFFFFF"/>
              </w:rPr>
            </w:pPr>
            <w:r>
              <w:rPr>
                <w:sz w:val="18"/>
                <w:shd w:val="clear" w:color="auto" w:fill="FFFFFF"/>
              </w:rPr>
              <w:t>T52</w:t>
            </w:r>
          </w:p>
          <w:p w:rsidR="00565E9E" w:rsidRDefault="00565E9E">
            <w:pPr>
              <w:spacing w:before="60" w:after="60"/>
              <w:rPr>
                <w:rFonts w:ascii="Arial" w:hAnsi="Arial"/>
                <w:sz w:val="18"/>
                <w:shd w:val="clear" w:color="auto" w:fill="FFFFFF"/>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hAnsi="Arial"/>
                <w:sz w:val="18"/>
              </w:rPr>
              <w:t>During this school year:</w:t>
            </w:r>
          </w:p>
          <w:p w:rsidR="00565E9E" w:rsidRDefault="00565E9E">
            <w:pPr>
              <w:spacing w:before="60" w:after="60"/>
              <w:rPr>
                <w:rFonts w:ascii="Arial" w:hAnsi="Arial"/>
                <w:sz w:val="18"/>
              </w:rPr>
            </w:pPr>
          </w:p>
        </w:tc>
        <w:tc>
          <w:tcPr>
            <w:tcW w:w="930" w:type="dxa"/>
            <w:tcBorders>
              <w:bottom w:val="single" w:sz="4" w:space="0" w:color="auto"/>
            </w:tcBorders>
            <w:shd w:val="pct30" w:color="auto" w:fill="auto"/>
            <w:vAlign w:val="center"/>
          </w:tcPr>
          <w:p w:rsidR="00565E9E" w:rsidRDefault="00565E9E">
            <w:pPr>
              <w:spacing w:before="60" w:after="60"/>
              <w:ind w:left="-108" w:right="-78"/>
              <w:jc w:val="center"/>
              <w:rPr>
                <w:rFonts w:ascii="Arial" w:hAnsi="Arial"/>
                <w:sz w:val="18"/>
              </w:rPr>
            </w:pPr>
          </w:p>
          <w:p w:rsidR="00565E9E" w:rsidRDefault="00565E9E">
            <w:pPr>
              <w:spacing w:before="60" w:after="60"/>
              <w:ind w:left="-108" w:right="-78"/>
              <w:jc w:val="center"/>
              <w:rPr>
                <w:rFonts w:ascii="Arial" w:hAnsi="Arial"/>
                <w:sz w:val="18"/>
              </w:rPr>
            </w:pPr>
            <w:r>
              <w:rPr>
                <w:rFonts w:ascii="Arial" w:hAnsi="Arial"/>
                <w:sz w:val="18"/>
              </w:rPr>
              <w:t>Yes</w:t>
            </w:r>
          </w:p>
        </w:tc>
        <w:tc>
          <w:tcPr>
            <w:tcW w:w="930" w:type="dxa"/>
            <w:tcBorders>
              <w:bottom w:val="single" w:sz="4" w:space="0" w:color="auto"/>
            </w:tcBorders>
            <w:shd w:val="pct30" w:color="auto" w:fill="auto"/>
            <w:vAlign w:val="center"/>
          </w:tcPr>
          <w:p w:rsidR="00565E9E" w:rsidRDefault="00565E9E">
            <w:pPr>
              <w:spacing w:before="60" w:after="60"/>
              <w:ind w:left="-138" w:right="-138"/>
              <w:jc w:val="center"/>
              <w:rPr>
                <w:rFonts w:ascii="Arial" w:hAnsi="Arial"/>
                <w:sz w:val="18"/>
              </w:rPr>
            </w:pPr>
          </w:p>
          <w:p w:rsidR="00565E9E" w:rsidRDefault="00565E9E">
            <w:pPr>
              <w:spacing w:before="60" w:after="60"/>
              <w:ind w:left="-138" w:right="-138"/>
              <w:jc w:val="center"/>
              <w:rPr>
                <w:rFonts w:ascii="Arial" w:hAnsi="Arial"/>
                <w:sz w:val="18"/>
              </w:rPr>
            </w:pPr>
            <w:r>
              <w:rPr>
                <w:rFonts w:ascii="Arial" w:hAnsi="Arial"/>
                <w:sz w:val="18"/>
              </w:rPr>
              <w:t>No</w:t>
            </w:r>
          </w:p>
        </w:tc>
        <w:tc>
          <w:tcPr>
            <w:tcW w:w="1020" w:type="dxa"/>
            <w:tcBorders>
              <w:bottom w:val="single" w:sz="4" w:space="0" w:color="auto"/>
            </w:tcBorders>
            <w:shd w:val="pct30" w:color="auto" w:fill="auto"/>
            <w:vAlign w:val="center"/>
          </w:tcPr>
          <w:p w:rsidR="00565E9E" w:rsidRDefault="00565E9E">
            <w:pPr>
              <w:spacing w:before="60" w:after="60"/>
              <w:ind w:left="-78" w:right="-108"/>
              <w:jc w:val="center"/>
              <w:rPr>
                <w:rFonts w:ascii="Arial" w:hAnsi="Arial"/>
                <w:sz w:val="18"/>
              </w:rPr>
            </w:pPr>
          </w:p>
          <w:p w:rsidR="00565E9E" w:rsidRDefault="00565E9E">
            <w:pPr>
              <w:spacing w:before="60" w:after="60"/>
              <w:ind w:left="-78" w:right="-108"/>
              <w:jc w:val="center"/>
              <w:rPr>
                <w:rFonts w:ascii="Arial" w:hAnsi="Arial"/>
                <w:sz w:val="18"/>
              </w:rPr>
            </w:pPr>
            <w:r>
              <w:rPr>
                <w:rFonts w:ascii="Arial" w:hAnsi="Arial"/>
                <w:sz w:val="18"/>
              </w:rPr>
              <w:t>Don’t know</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48" w:author="Casey Smith" w:date="2010-11-21T14:49: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300" w:type="dxa"/>
            <w:tcBorders>
              <w:bottom w:val="single" w:sz="4" w:space="0" w:color="auto"/>
            </w:tcBorders>
            <w:shd w:val="clear" w:color="auto" w:fill="D9D9D9"/>
            <w:tcPrChange w:id="649" w:author="Casey Smith" w:date="2010-11-21T14:49:00Z">
              <w:tcPr>
                <w:tcW w:w="6300" w:type="dxa"/>
                <w:tcBorders>
                  <w:bottom w:val="single" w:sz="4" w:space="0" w:color="auto"/>
                </w:tcBorders>
                <w:shd w:val="clear" w:color="auto" w:fill="D9D9D9"/>
              </w:tcPr>
            </w:tcPrChange>
          </w:tcPr>
          <w:p w:rsidR="00565E9E" w:rsidRDefault="00565E9E">
            <w:pPr>
              <w:spacing w:before="60" w:after="60"/>
              <w:rPr>
                <w:rFonts w:ascii="Arial" w:hAnsi="Arial"/>
                <w:sz w:val="18"/>
              </w:rPr>
            </w:pPr>
            <w:r>
              <w:rPr>
                <w:rFonts w:ascii="Arial" w:hAnsi="Arial"/>
                <w:sz w:val="18"/>
              </w:rPr>
              <w:t>a. My students have had the opportunity to work on projects or assignments that involve collaborating with organizations (environmental groups, businesses) or individuals in their community.</w:t>
            </w:r>
          </w:p>
        </w:tc>
        <w:tc>
          <w:tcPr>
            <w:tcW w:w="930" w:type="dxa"/>
            <w:tcBorders>
              <w:bottom w:val="single" w:sz="4" w:space="0" w:color="auto"/>
            </w:tcBorders>
            <w:shd w:val="clear" w:color="auto" w:fill="D9D9D9"/>
            <w:vAlign w:val="center"/>
            <w:tcPrChange w:id="650" w:author="Casey Smith" w:date="2010-11-21T14:49:00Z">
              <w:tcPr>
                <w:tcW w:w="930" w:type="dxa"/>
                <w:tcBorders>
                  <w:bottom w:val="single" w:sz="4" w:space="0" w:color="auto"/>
                </w:tcBorders>
                <w:shd w:val="clear" w:color="auto" w:fill="D9D9D9"/>
                <w:vAlign w:val="center"/>
              </w:tcPr>
            </w:tcPrChange>
          </w:tcPr>
          <w:p w:rsidR="00565E9E" w:rsidRDefault="00565E9E">
            <w:pPr>
              <w:spacing w:before="60" w:after="60"/>
              <w:ind w:right="-78"/>
              <w:jc w:val="center"/>
            </w:pPr>
            <w:r>
              <w:rPr>
                <w:rFonts w:ascii="Arial" w:hAnsi="Arial"/>
                <w:sz w:val="18"/>
              </w:rPr>
              <w:t>O</w:t>
            </w:r>
          </w:p>
        </w:tc>
        <w:tc>
          <w:tcPr>
            <w:tcW w:w="930" w:type="dxa"/>
            <w:tcBorders>
              <w:bottom w:val="single" w:sz="4" w:space="0" w:color="auto"/>
            </w:tcBorders>
            <w:shd w:val="clear" w:color="auto" w:fill="D9D9D9"/>
            <w:vAlign w:val="center"/>
            <w:tcPrChange w:id="651" w:author="Casey Smith" w:date="2010-11-21T14:49:00Z">
              <w:tcPr>
                <w:tcW w:w="930" w:type="dxa"/>
                <w:tcBorders>
                  <w:bottom w:val="single" w:sz="4" w:space="0" w:color="auto"/>
                </w:tcBorders>
                <w:shd w:val="clear" w:color="auto" w:fill="D9D9D9"/>
                <w:vAlign w:val="center"/>
              </w:tcPr>
            </w:tcPrChange>
          </w:tcPr>
          <w:p w:rsidR="00565E9E" w:rsidRDefault="00565E9E">
            <w:pPr>
              <w:spacing w:before="60" w:after="60"/>
              <w:ind w:right="-138"/>
              <w:jc w:val="center"/>
            </w:pPr>
            <w:r>
              <w:rPr>
                <w:rFonts w:ascii="Arial" w:hAnsi="Arial"/>
                <w:sz w:val="18"/>
              </w:rPr>
              <w:t>O</w:t>
            </w:r>
          </w:p>
        </w:tc>
        <w:tc>
          <w:tcPr>
            <w:tcW w:w="1020" w:type="dxa"/>
            <w:tcBorders>
              <w:bottom w:val="single" w:sz="4" w:space="0" w:color="auto"/>
            </w:tcBorders>
            <w:shd w:val="clear" w:color="auto" w:fill="FFFF00"/>
            <w:vAlign w:val="center"/>
            <w:tcPrChange w:id="652" w:author="Casey Smith" w:date="2010-11-21T14:49:00Z">
              <w:tcPr>
                <w:tcW w:w="1020" w:type="dxa"/>
                <w:tcBorders>
                  <w:bottom w:val="single" w:sz="4" w:space="0" w:color="auto"/>
                </w:tcBorders>
                <w:shd w:val="clear" w:color="auto" w:fill="D9D9D9"/>
                <w:vAlign w:val="center"/>
              </w:tcPr>
            </w:tcPrChange>
          </w:tcPr>
          <w:p w:rsidR="00565E9E" w:rsidRDefault="00565E9E">
            <w:pPr>
              <w:spacing w:before="60" w:after="60"/>
              <w:ind w:right="-108"/>
              <w:jc w:val="cente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53" w:author="Casey Smith" w:date="2010-11-21T14:49: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300" w:type="dxa"/>
            <w:shd w:val="clear" w:color="auto" w:fill="FFFFFF"/>
            <w:tcPrChange w:id="654" w:author="Casey Smith" w:date="2010-11-21T14:49:00Z">
              <w:tcPr>
                <w:tcW w:w="6300" w:type="dxa"/>
                <w:shd w:val="clear" w:color="auto" w:fill="FFFFFF"/>
              </w:tcPr>
            </w:tcPrChange>
          </w:tcPr>
          <w:p w:rsidR="00565E9E" w:rsidRDefault="00565E9E">
            <w:pPr>
              <w:spacing w:before="60" w:after="60"/>
              <w:rPr>
                <w:rFonts w:ascii="Arial" w:hAnsi="Arial"/>
                <w:b/>
                <w:sz w:val="18"/>
              </w:rPr>
            </w:pPr>
            <w:r>
              <w:rPr>
                <w:rFonts w:ascii="Arial" w:hAnsi="Arial"/>
                <w:sz w:val="18"/>
              </w:rPr>
              <w:t xml:space="preserve">b. Students in </w:t>
            </w:r>
            <w:r>
              <w:rPr>
                <w:rFonts w:ascii="Arial" w:hAnsi="Arial"/>
                <w:b/>
                <w:sz w:val="18"/>
              </w:rPr>
              <w:t>other</w:t>
            </w:r>
            <w:r>
              <w:rPr>
                <w:rFonts w:ascii="Arial" w:hAnsi="Arial"/>
                <w:sz w:val="18"/>
              </w:rPr>
              <w:t xml:space="preserve"> classes in this school have had the opportunity to work on projects or assignments that involve collaborating with organizations (environmental groups, businesses) or individuals in their community. </w:t>
            </w:r>
          </w:p>
        </w:tc>
        <w:tc>
          <w:tcPr>
            <w:tcW w:w="930" w:type="dxa"/>
            <w:shd w:val="clear" w:color="auto" w:fill="FFFFFF"/>
            <w:vAlign w:val="center"/>
            <w:tcPrChange w:id="655" w:author="Casey Smith" w:date="2010-11-21T14:49:00Z">
              <w:tcPr>
                <w:tcW w:w="930" w:type="dxa"/>
                <w:shd w:val="clear" w:color="auto" w:fill="FFFFFF"/>
                <w:vAlign w:val="center"/>
              </w:tcPr>
            </w:tcPrChange>
          </w:tcPr>
          <w:p w:rsidR="00565E9E" w:rsidRDefault="00565E9E">
            <w:pPr>
              <w:spacing w:before="60" w:after="60"/>
              <w:ind w:left="-108" w:right="-78"/>
              <w:jc w:val="center"/>
              <w:rPr>
                <w:rFonts w:ascii="Arial" w:hAnsi="Arial"/>
                <w:sz w:val="18"/>
              </w:rPr>
            </w:pPr>
            <w:r>
              <w:rPr>
                <w:rFonts w:ascii="Arial" w:hAnsi="Arial"/>
                <w:sz w:val="18"/>
              </w:rPr>
              <w:t>O</w:t>
            </w:r>
          </w:p>
        </w:tc>
        <w:tc>
          <w:tcPr>
            <w:tcW w:w="930" w:type="dxa"/>
            <w:shd w:val="clear" w:color="auto" w:fill="FFFFFF"/>
            <w:vAlign w:val="center"/>
            <w:tcPrChange w:id="656" w:author="Casey Smith" w:date="2010-11-21T14:49:00Z">
              <w:tcPr>
                <w:tcW w:w="930" w:type="dxa"/>
                <w:shd w:val="clear" w:color="auto" w:fill="FFFFFF"/>
                <w:vAlign w:val="center"/>
              </w:tcPr>
            </w:tcPrChange>
          </w:tcPr>
          <w:p w:rsidR="00565E9E" w:rsidRDefault="00565E9E">
            <w:pPr>
              <w:spacing w:before="60" w:after="60"/>
              <w:ind w:left="-138" w:right="-138"/>
              <w:jc w:val="center"/>
              <w:rPr>
                <w:rFonts w:ascii="Arial" w:hAnsi="Arial"/>
                <w:sz w:val="18"/>
              </w:rPr>
            </w:pPr>
            <w:r>
              <w:rPr>
                <w:rFonts w:ascii="Arial" w:hAnsi="Arial"/>
                <w:sz w:val="18"/>
              </w:rPr>
              <w:t>O</w:t>
            </w:r>
          </w:p>
        </w:tc>
        <w:tc>
          <w:tcPr>
            <w:tcW w:w="1020" w:type="dxa"/>
            <w:shd w:val="clear" w:color="auto" w:fill="FFFF00"/>
            <w:vAlign w:val="center"/>
            <w:tcPrChange w:id="657" w:author="Casey Smith" w:date="2010-11-21T14:49:00Z">
              <w:tcPr>
                <w:tcW w:w="1020" w:type="dxa"/>
                <w:shd w:val="clear" w:color="auto" w:fill="FFFFFF"/>
                <w:vAlign w:val="center"/>
              </w:tcPr>
            </w:tcPrChange>
          </w:tcPr>
          <w:p w:rsidR="00565E9E" w:rsidRDefault="00565E9E">
            <w:pPr>
              <w:spacing w:before="60" w:after="60"/>
              <w:ind w:left="-78" w:right="-108"/>
              <w:jc w:val="center"/>
              <w:rPr>
                <w:rFonts w:ascii="Arial" w:hAnsi="Arial"/>
                <w:sz w:val="18"/>
              </w:rPr>
            </w:pPr>
            <w:r>
              <w:rPr>
                <w:rFonts w:ascii="Arial" w:hAnsi="Arial"/>
                <w:sz w:val="18"/>
              </w:rPr>
              <w:t>O</w:t>
            </w:r>
          </w:p>
        </w:tc>
      </w:tr>
    </w:tbl>
    <w:p w:rsidR="00565E9E" w:rsidRDefault="00565E9E">
      <w:pPr>
        <w:ind w:left="270"/>
        <w:rPr>
          <w:rFonts w:ascii="Arial" w:hAnsi="Arial"/>
          <w:b/>
          <w:sz w:val="18"/>
        </w:rPr>
      </w:pPr>
    </w:p>
    <w:p w:rsidR="00565E9E" w:rsidRDefault="00565E9E">
      <w:pPr>
        <w:jc w:val="center"/>
        <w:rPr>
          <w:b/>
        </w:rPr>
      </w:pPr>
    </w:p>
    <w:p w:rsidR="00565E9E" w:rsidRDefault="00565E9E">
      <w:pPr>
        <w:jc w:val="center"/>
        <w:rPr>
          <w:b/>
        </w:rPr>
      </w:pPr>
    </w:p>
    <w:p w:rsidR="00565E9E" w:rsidRDefault="00565E9E">
      <w:pPr>
        <w:pStyle w:val="BodyText"/>
        <w:jc w:val="center"/>
        <w:rPr>
          <w:sz w:val="18"/>
        </w:rPr>
      </w:pPr>
      <w:r>
        <w:rPr>
          <w:sz w:val="18"/>
        </w:rPr>
        <w:t>C5-5</w:t>
      </w:r>
    </w:p>
    <w:tbl>
      <w:tblPr>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67"/>
        <w:gridCol w:w="720"/>
        <w:gridCol w:w="720"/>
        <w:gridCol w:w="631"/>
        <w:gridCol w:w="631"/>
        <w:gridCol w:w="811"/>
        <w:tblGridChange w:id="658">
          <w:tblGrid>
            <w:gridCol w:w="5667"/>
            <w:gridCol w:w="720"/>
            <w:gridCol w:w="720"/>
            <w:gridCol w:w="631"/>
            <w:gridCol w:w="631"/>
            <w:gridCol w:w="811"/>
          </w:tblGrid>
        </w:tblGridChange>
      </w:tblGrid>
      <w:tr w:rsidR="00565E9E">
        <w:tblPrEx>
          <w:tblCellMar>
            <w:top w:w="0" w:type="dxa"/>
            <w:bottom w:w="0" w:type="dxa"/>
          </w:tblCellMar>
        </w:tblPrEx>
        <w:trPr>
          <w:cantSplit/>
          <w:trHeight w:val="1484"/>
        </w:trPr>
        <w:tc>
          <w:tcPr>
            <w:tcW w:w="5667" w:type="dxa"/>
            <w:tcBorders>
              <w:bottom w:val="single" w:sz="4" w:space="0" w:color="auto"/>
            </w:tcBorders>
            <w:shd w:val="pct30" w:color="auto" w:fill="auto"/>
          </w:tcPr>
          <w:p w:rsidR="00565E9E" w:rsidRDefault="00565E9E">
            <w:pPr>
              <w:pStyle w:val="BodyText"/>
              <w:spacing w:before="60" w:after="60"/>
              <w:rPr>
                <w:sz w:val="18"/>
                <w:shd w:val="clear" w:color="auto" w:fill="FFFFFF"/>
              </w:rPr>
            </w:pPr>
            <w:r>
              <w:rPr>
                <w:sz w:val="18"/>
                <w:shd w:val="clear" w:color="auto" w:fill="FFFFFF"/>
              </w:rPr>
              <w:t>T53</w:t>
            </w:r>
          </w:p>
          <w:p w:rsidR="00565E9E" w:rsidRDefault="00565E9E">
            <w:pPr>
              <w:spacing w:before="60" w:after="60"/>
              <w:rPr>
                <w:rFonts w:ascii="Arial" w:hAnsi="Arial"/>
                <w:b/>
                <w:sz w:val="18"/>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p>
          <w:p w:rsidR="00565E9E" w:rsidRDefault="00565E9E">
            <w:pPr>
              <w:spacing w:before="60" w:after="240"/>
              <w:rPr>
                <w:rFonts w:ascii="Arial" w:hAnsi="Arial"/>
                <w:b/>
                <w:sz w:val="18"/>
              </w:rPr>
            </w:pPr>
            <w:r>
              <w:rPr>
                <w:rFonts w:ascii="Arial" w:hAnsi="Arial"/>
                <w:sz w:val="18"/>
              </w:rPr>
              <w:t>As a result of technology:</w:t>
            </w:r>
          </w:p>
        </w:tc>
        <w:tc>
          <w:tcPr>
            <w:tcW w:w="720" w:type="dxa"/>
            <w:tcBorders>
              <w:bottom w:val="single" w:sz="4" w:space="0" w:color="auto"/>
            </w:tcBorders>
            <w:shd w:val="pct30" w:color="auto" w:fill="auto"/>
            <w:textDirection w:val="btLr"/>
          </w:tcPr>
          <w:p w:rsidR="00565E9E" w:rsidRDefault="00565E9E">
            <w:pPr>
              <w:spacing w:before="60" w:after="60"/>
              <w:ind w:left="-105" w:right="-111"/>
              <w:rPr>
                <w:rFonts w:ascii="Arial" w:hAnsi="Arial"/>
                <w:b/>
                <w:sz w:val="18"/>
              </w:rPr>
            </w:pPr>
            <w:r>
              <w:rPr>
                <w:rFonts w:ascii="Arial" w:hAnsi="Arial"/>
                <w:b/>
                <w:sz w:val="18"/>
              </w:rPr>
              <w:t xml:space="preserve">        Decreased</w:t>
            </w:r>
          </w:p>
        </w:tc>
        <w:tc>
          <w:tcPr>
            <w:tcW w:w="720" w:type="dxa"/>
            <w:tcBorders>
              <w:bottom w:val="single" w:sz="4" w:space="0" w:color="auto"/>
            </w:tcBorders>
            <w:shd w:val="pct30" w:color="auto" w:fill="auto"/>
            <w:textDirection w:val="btLr"/>
          </w:tcPr>
          <w:p w:rsidR="00565E9E" w:rsidRDefault="00565E9E">
            <w:pPr>
              <w:spacing w:before="60" w:after="60"/>
              <w:ind w:left="270" w:right="113"/>
              <w:rPr>
                <w:rFonts w:ascii="Arial" w:hAnsi="Arial"/>
                <w:b/>
                <w:sz w:val="18"/>
              </w:rPr>
            </w:pPr>
            <w:r>
              <w:rPr>
                <w:rFonts w:ascii="Arial" w:hAnsi="Arial"/>
                <w:b/>
                <w:sz w:val="18"/>
              </w:rPr>
              <w:t>Remained the same</w:t>
            </w:r>
          </w:p>
        </w:tc>
        <w:tc>
          <w:tcPr>
            <w:tcW w:w="631" w:type="dxa"/>
            <w:tcBorders>
              <w:bottom w:val="single" w:sz="4" w:space="0" w:color="auto"/>
            </w:tcBorders>
            <w:shd w:val="pct30" w:color="auto" w:fill="auto"/>
            <w:textDirection w:val="btLr"/>
          </w:tcPr>
          <w:p w:rsidR="00565E9E" w:rsidRDefault="00565E9E">
            <w:pPr>
              <w:spacing w:before="60" w:after="60"/>
              <w:ind w:left="270" w:right="113"/>
              <w:rPr>
                <w:rFonts w:ascii="Arial" w:hAnsi="Arial"/>
                <w:b/>
                <w:sz w:val="18"/>
              </w:rPr>
            </w:pPr>
            <w:r>
              <w:rPr>
                <w:rFonts w:ascii="Arial" w:hAnsi="Arial"/>
                <w:b/>
                <w:sz w:val="18"/>
              </w:rPr>
              <w:t>Increased a little</w:t>
            </w:r>
          </w:p>
        </w:tc>
        <w:tc>
          <w:tcPr>
            <w:tcW w:w="631" w:type="dxa"/>
            <w:tcBorders>
              <w:bottom w:val="single" w:sz="4" w:space="0" w:color="auto"/>
            </w:tcBorders>
            <w:shd w:val="pct30" w:color="auto" w:fill="auto"/>
            <w:textDirection w:val="btLr"/>
          </w:tcPr>
          <w:p w:rsidR="00565E9E" w:rsidRDefault="00565E9E">
            <w:pPr>
              <w:spacing w:before="60" w:after="60"/>
              <w:ind w:left="270" w:right="113"/>
              <w:rPr>
                <w:rFonts w:ascii="Arial" w:hAnsi="Arial"/>
                <w:b/>
                <w:sz w:val="18"/>
              </w:rPr>
            </w:pPr>
            <w:r>
              <w:rPr>
                <w:rFonts w:ascii="Arial" w:hAnsi="Arial"/>
                <w:b/>
                <w:sz w:val="18"/>
              </w:rPr>
              <w:t>Increased moderately</w:t>
            </w:r>
          </w:p>
        </w:tc>
        <w:tc>
          <w:tcPr>
            <w:tcW w:w="811" w:type="dxa"/>
            <w:tcBorders>
              <w:bottom w:val="single" w:sz="4" w:space="0" w:color="auto"/>
            </w:tcBorders>
            <w:shd w:val="pct30" w:color="auto" w:fill="auto"/>
            <w:textDirection w:val="btLr"/>
          </w:tcPr>
          <w:p w:rsidR="00565E9E" w:rsidRDefault="00565E9E">
            <w:pPr>
              <w:spacing w:before="60" w:after="60"/>
              <w:ind w:left="270" w:right="113"/>
              <w:rPr>
                <w:rFonts w:ascii="Arial" w:hAnsi="Arial"/>
                <w:b/>
                <w:sz w:val="18"/>
              </w:rPr>
            </w:pPr>
            <w:r>
              <w:rPr>
                <w:rFonts w:ascii="Arial" w:hAnsi="Arial"/>
                <w:b/>
                <w:sz w:val="18"/>
              </w:rPr>
              <w:t>Increased substantially</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59" w:author="Casey Smith" w:date="2010-11-21T14:49: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rPr>
          <w:trHeight w:val="323"/>
          <w:trPrChange w:id="660" w:author="Casey Smith" w:date="2010-11-21T14:49:00Z">
            <w:trPr>
              <w:trHeight w:val="323"/>
            </w:trPr>
          </w:trPrChange>
        </w:trPr>
        <w:tc>
          <w:tcPr>
            <w:tcW w:w="5667" w:type="dxa"/>
            <w:tcBorders>
              <w:bottom w:val="single" w:sz="4" w:space="0" w:color="auto"/>
            </w:tcBorders>
            <w:shd w:val="clear" w:color="auto" w:fill="D9D9D9"/>
            <w:tcPrChange w:id="661" w:author="Casey Smith" w:date="2010-11-21T14:49:00Z">
              <w:tcPr>
                <w:tcW w:w="5667" w:type="dxa"/>
                <w:tcBorders>
                  <w:bottom w:val="single" w:sz="4" w:space="0" w:color="auto"/>
                </w:tcBorders>
                <w:shd w:val="clear" w:color="auto" w:fill="D9D9D9"/>
              </w:tcPr>
            </w:tcPrChange>
          </w:tcPr>
          <w:p w:rsidR="00565E9E" w:rsidRDefault="00565E9E">
            <w:pPr>
              <w:spacing w:before="60" w:after="60"/>
              <w:rPr>
                <w:rFonts w:ascii="Arial" w:hAnsi="Arial"/>
                <w:b/>
                <w:sz w:val="18"/>
              </w:rPr>
            </w:pPr>
            <w:r>
              <w:rPr>
                <w:rFonts w:ascii="Arial" w:hAnsi="Arial"/>
                <w:sz w:val="18"/>
              </w:rPr>
              <w:t>a. My interactions with my students’ parents has:</w:t>
            </w:r>
          </w:p>
        </w:tc>
        <w:tc>
          <w:tcPr>
            <w:tcW w:w="720" w:type="dxa"/>
            <w:tcBorders>
              <w:bottom w:val="single" w:sz="4" w:space="0" w:color="auto"/>
            </w:tcBorders>
            <w:shd w:val="clear" w:color="auto" w:fill="D9D9D9"/>
            <w:tcPrChange w:id="662" w:author="Casey Smith" w:date="2010-11-21T14:49:00Z">
              <w:tcPr>
                <w:tcW w:w="720" w:type="dxa"/>
                <w:tcBorders>
                  <w:bottom w:val="single" w:sz="4" w:space="0" w:color="auto"/>
                </w:tcBorders>
                <w:shd w:val="clear" w:color="auto" w:fill="D9D9D9"/>
              </w:tcPr>
            </w:tcPrChange>
          </w:tcPr>
          <w:p w:rsidR="00565E9E" w:rsidRDefault="00565E9E">
            <w:pPr>
              <w:spacing w:before="60" w:after="60"/>
              <w:ind w:left="-105" w:right="-111"/>
              <w:jc w:val="center"/>
              <w:rPr>
                <w:rFonts w:ascii="Arial" w:hAnsi="Arial"/>
                <w:sz w:val="18"/>
              </w:rPr>
            </w:pPr>
            <w:r>
              <w:rPr>
                <w:rFonts w:ascii="Arial" w:hAnsi="Arial"/>
                <w:sz w:val="18"/>
              </w:rPr>
              <w:t>O</w:t>
            </w:r>
          </w:p>
        </w:tc>
        <w:tc>
          <w:tcPr>
            <w:tcW w:w="720" w:type="dxa"/>
            <w:tcBorders>
              <w:bottom w:val="single" w:sz="4" w:space="0" w:color="auto"/>
            </w:tcBorders>
            <w:shd w:val="clear" w:color="auto" w:fill="FFFF00"/>
            <w:tcPrChange w:id="663" w:author="Casey Smith" w:date="2010-11-21T14:49:00Z">
              <w:tcPr>
                <w:tcW w:w="720" w:type="dxa"/>
                <w:tcBorders>
                  <w:bottom w:val="single" w:sz="4" w:space="0" w:color="auto"/>
                </w:tcBorders>
                <w:shd w:val="clear" w:color="auto" w:fill="D9D9D9"/>
              </w:tcPr>
            </w:tcPrChange>
          </w:tcPr>
          <w:p w:rsidR="00565E9E" w:rsidRDefault="00565E9E">
            <w:pPr>
              <w:spacing w:before="60" w:after="60"/>
              <w:ind w:left="-105" w:right="-111"/>
              <w:jc w:val="center"/>
              <w:rPr>
                <w:rFonts w:ascii="Arial" w:hAnsi="Arial"/>
                <w:sz w:val="18"/>
              </w:rPr>
            </w:pPr>
            <w:r>
              <w:rPr>
                <w:rFonts w:ascii="Arial" w:hAnsi="Arial"/>
                <w:sz w:val="18"/>
              </w:rPr>
              <w:t>O</w:t>
            </w:r>
          </w:p>
        </w:tc>
        <w:tc>
          <w:tcPr>
            <w:tcW w:w="631" w:type="dxa"/>
            <w:tcBorders>
              <w:bottom w:val="single" w:sz="4" w:space="0" w:color="auto"/>
            </w:tcBorders>
            <w:shd w:val="clear" w:color="auto" w:fill="D9D9D9"/>
            <w:tcPrChange w:id="664" w:author="Casey Smith" w:date="2010-11-21T14:49:00Z">
              <w:tcPr>
                <w:tcW w:w="631" w:type="dxa"/>
                <w:tcBorders>
                  <w:bottom w:val="single" w:sz="4" w:space="0" w:color="auto"/>
                </w:tcBorders>
                <w:shd w:val="clear" w:color="auto" w:fill="D9D9D9"/>
              </w:tcPr>
            </w:tcPrChange>
          </w:tcPr>
          <w:p w:rsidR="00565E9E" w:rsidRDefault="00565E9E">
            <w:pPr>
              <w:spacing w:before="60" w:after="60"/>
              <w:ind w:left="-105" w:right="-110"/>
              <w:jc w:val="center"/>
              <w:rPr>
                <w:rFonts w:ascii="Arial" w:hAnsi="Arial"/>
                <w:sz w:val="18"/>
              </w:rPr>
            </w:pPr>
            <w:r>
              <w:rPr>
                <w:rFonts w:ascii="Arial" w:hAnsi="Arial"/>
                <w:sz w:val="18"/>
              </w:rPr>
              <w:t>O</w:t>
            </w:r>
          </w:p>
        </w:tc>
        <w:tc>
          <w:tcPr>
            <w:tcW w:w="631" w:type="dxa"/>
            <w:tcBorders>
              <w:bottom w:val="single" w:sz="4" w:space="0" w:color="auto"/>
            </w:tcBorders>
            <w:shd w:val="clear" w:color="auto" w:fill="D9D9D9"/>
            <w:tcPrChange w:id="665" w:author="Casey Smith" w:date="2010-11-21T14:49:00Z">
              <w:tcPr>
                <w:tcW w:w="631" w:type="dxa"/>
                <w:tcBorders>
                  <w:bottom w:val="single" w:sz="4" w:space="0" w:color="auto"/>
                </w:tcBorders>
                <w:shd w:val="clear" w:color="auto" w:fill="D9D9D9"/>
              </w:tcPr>
            </w:tcPrChange>
          </w:tcPr>
          <w:p w:rsidR="00565E9E" w:rsidRDefault="00565E9E">
            <w:pPr>
              <w:spacing w:before="60" w:after="60"/>
              <w:ind w:left="-106" w:right="-109"/>
              <w:jc w:val="center"/>
              <w:rPr>
                <w:rFonts w:ascii="Arial" w:hAnsi="Arial"/>
                <w:sz w:val="18"/>
              </w:rPr>
            </w:pPr>
            <w:r>
              <w:rPr>
                <w:rFonts w:ascii="Arial" w:hAnsi="Arial"/>
                <w:sz w:val="18"/>
              </w:rPr>
              <w:t>O</w:t>
            </w:r>
          </w:p>
        </w:tc>
        <w:tc>
          <w:tcPr>
            <w:tcW w:w="811" w:type="dxa"/>
            <w:tcBorders>
              <w:bottom w:val="single" w:sz="4" w:space="0" w:color="auto"/>
            </w:tcBorders>
            <w:shd w:val="clear" w:color="auto" w:fill="D9D9D9"/>
            <w:tcPrChange w:id="666" w:author="Casey Smith" w:date="2010-11-21T14:49:00Z">
              <w:tcPr>
                <w:tcW w:w="811" w:type="dxa"/>
                <w:tcBorders>
                  <w:bottom w:val="single" w:sz="4" w:space="0" w:color="auto"/>
                </w:tcBorders>
                <w:shd w:val="clear" w:color="auto" w:fill="D9D9D9"/>
              </w:tcPr>
            </w:tcPrChange>
          </w:tcPr>
          <w:p w:rsidR="00565E9E" w:rsidRDefault="00565E9E">
            <w:pPr>
              <w:spacing w:before="60" w:after="60"/>
              <w:ind w:left="-107" w:right="-108"/>
              <w:jc w:val="center"/>
              <w:rPr>
                <w:rFonts w:ascii="Arial" w:hAnsi="Arial"/>
                <w:sz w:val="18"/>
              </w:rPr>
            </w:pPr>
            <w:r>
              <w:rPr>
                <w:rFonts w:ascii="Arial" w:hAnsi="Arial"/>
                <w:sz w:val="18"/>
              </w:rPr>
              <w:t>O</w:t>
            </w:r>
          </w:p>
        </w:tc>
      </w:tr>
      <w:tr w:rsidR="00565E9E" w:rsidTr="00B425F9">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67" w:author="Casey Smith" w:date="2010-11-21T14:49:00Z">
            <w:tblPrEx>
              <w:tblW w:w="91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5667" w:type="dxa"/>
            <w:shd w:val="clear" w:color="auto" w:fill="FFFFFF"/>
            <w:tcPrChange w:id="668" w:author="Casey Smith" w:date="2010-11-21T14:49:00Z">
              <w:tcPr>
                <w:tcW w:w="5667" w:type="dxa"/>
                <w:shd w:val="clear" w:color="auto" w:fill="FFFFFF"/>
              </w:tcPr>
            </w:tcPrChange>
          </w:tcPr>
          <w:p w:rsidR="00565E9E" w:rsidRDefault="00565E9E">
            <w:pPr>
              <w:spacing w:before="60" w:after="60"/>
              <w:rPr>
                <w:rFonts w:ascii="Arial" w:hAnsi="Arial"/>
                <w:b/>
                <w:sz w:val="18"/>
              </w:rPr>
            </w:pPr>
            <w:r>
              <w:rPr>
                <w:rFonts w:ascii="Arial" w:hAnsi="Arial"/>
                <w:sz w:val="18"/>
              </w:rPr>
              <w:t>b. Parents’ involvement in my students’ schoolwork has:</w:t>
            </w:r>
          </w:p>
        </w:tc>
        <w:tc>
          <w:tcPr>
            <w:tcW w:w="720" w:type="dxa"/>
            <w:shd w:val="clear" w:color="auto" w:fill="FFFFFF"/>
            <w:tcPrChange w:id="669" w:author="Casey Smith" w:date="2010-11-21T14:49:00Z">
              <w:tcPr>
                <w:tcW w:w="720" w:type="dxa"/>
                <w:shd w:val="clear" w:color="auto" w:fill="FFFFFF"/>
              </w:tcPr>
            </w:tcPrChange>
          </w:tcPr>
          <w:p w:rsidR="00565E9E" w:rsidRDefault="00565E9E">
            <w:pPr>
              <w:spacing w:before="60" w:after="60"/>
              <w:ind w:left="-105" w:right="-111"/>
              <w:jc w:val="center"/>
              <w:rPr>
                <w:rFonts w:ascii="Arial" w:hAnsi="Arial"/>
                <w:sz w:val="18"/>
              </w:rPr>
            </w:pPr>
            <w:r>
              <w:rPr>
                <w:rFonts w:ascii="Arial" w:hAnsi="Arial"/>
                <w:sz w:val="18"/>
              </w:rPr>
              <w:t>O</w:t>
            </w:r>
          </w:p>
        </w:tc>
        <w:tc>
          <w:tcPr>
            <w:tcW w:w="720" w:type="dxa"/>
            <w:shd w:val="clear" w:color="auto" w:fill="FFFFFF"/>
            <w:tcPrChange w:id="670" w:author="Casey Smith" w:date="2010-11-21T14:49:00Z">
              <w:tcPr>
                <w:tcW w:w="720" w:type="dxa"/>
                <w:shd w:val="clear" w:color="auto" w:fill="FFFFFF"/>
              </w:tcPr>
            </w:tcPrChange>
          </w:tcPr>
          <w:p w:rsidR="00565E9E" w:rsidRDefault="00565E9E">
            <w:pPr>
              <w:spacing w:before="60" w:after="60"/>
              <w:ind w:left="-105" w:right="-111"/>
              <w:jc w:val="center"/>
              <w:rPr>
                <w:rFonts w:ascii="Arial" w:hAnsi="Arial"/>
                <w:sz w:val="18"/>
              </w:rPr>
            </w:pPr>
            <w:r>
              <w:rPr>
                <w:rFonts w:ascii="Arial" w:hAnsi="Arial"/>
                <w:sz w:val="18"/>
              </w:rPr>
              <w:t>O</w:t>
            </w:r>
          </w:p>
        </w:tc>
        <w:tc>
          <w:tcPr>
            <w:tcW w:w="631" w:type="dxa"/>
            <w:shd w:val="clear" w:color="auto" w:fill="FFFF00"/>
            <w:tcPrChange w:id="671" w:author="Casey Smith" w:date="2010-11-21T14:49:00Z">
              <w:tcPr>
                <w:tcW w:w="631" w:type="dxa"/>
                <w:shd w:val="clear" w:color="auto" w:fill="FFFFFF"/>
              </w:tcPr>
            </w:tcPrChange>
          </w:tcPr>
          <w:p w:rsidR="00565E9E" w:rsidRDefault="00565E9E">
            <w:pPr>
              <w:spacing w:before="60" w:after="60"/>
              <w:ind w:left="-105" w:right="-110"/>
              <w:jc w:val="center"/>
              <w:rPr>
                <w:rFonts w:ascii="Arial" w:hAnsi="Arial"/>
                <w:sz w:val="18"/>
              </w:rPr>
            </w:pPr>
            <w:r>
              <w:rPr>
                <w:rFonts w:ascii="Arial" w:hAnsi="Arial"/>
                <w:sz w:val="18"/>
              </w:rPr>
              <w:t>O</w:t>
            </w:r>
          </w:p>
        </w:tc>
        <w:tc>
          <w:tcPr>
            <w:tcW w:w="631" w:type="dxa"/>
            <w:shd w:val="clear" w:color="auto" w:fill="FFFFFF"/>
            <w:tcPrChange w:id="672" w:author="Casey Smith" w:date="2010-11-21T14:49:00Z">
              <w:tcPr>
                <w:tcW w:w="631" w:type="dxa"/>
                <w:shd w:val="clear" w:color="auto" w:fill="FFFFFF"/>
              </w:tcPr>
            </w:tcPrChange>
          </w:tcPr>
          <w:p w:rsidR="00565E9E" w:rsidRDefault="00565E9E">
            <w:pPr>
              <w:spacing w:before="60" w:after="60"/>
              <w:ind w:left="-106" w:right="-109"/>
              <w:jc w:val="center"/>
              <w:rPr>
                <w:rFonts w:ascii="Arial" w:hAnsi="Arial"/>
                <w:sz w:val="18"/>
              </w:rPr>
            </w:pPr>
            <w:r>
              <w:rPr>
                <w:rFonts w:ascii="Arial" w:hAnsi="Arial"/>
                <w:sz w:val="18"/>
              </w:rPr>
              <w:t>O</w:t>
            </w:r>
          </w:p>
        </w:tc>
        <w:tc>
          <w:tcPr>
            <w:tcW w:w="811" w:type="dxa"/>
            <w:shd w:val="clear" w:color="auto" w:fill="FFFFFF"/>
            <w:tcPrChange w:id="673" w:author="Casey Smith" w:date="2010-11-21T14:49:00Z">
              <w:tcPr>
                <w:tcW w:w="811" w:type="dxa"/>
                <w:shd w:val="clear" w:color="auto" w:fill="FFFFFF"/>
              </w:tcPr>
            </w:tcPrChange>
          </w:tcPr>
          <w:p w:rsidR="00565E9E" w:rsidRDefault="00565E9E">
            <w:pPr>
              <w:spacing w:before="60" w:after="60"/>
              <w:ind w:left="-107" w:right="-108"/>
              <w:jc w:val="center"/>
              <w:rPr>
                <w:rFonts w:ascii="Arial" w:hAnsi="Arial"/>
                <w:sz w:val="18"/>
              </w:rPr>
            </w:pPr>
            <w:r>
              <w:rPr>
                <w:rFonts w:ascii="Arial" w:hAnsi="Arial"/>
                <w:sz w:val="18"/>
              </w:rPr>
              <w:t>O</w:t>
            </w:r>
          </w:p>
        </w:tc>
      </w:tr>
    </w:tbl>
    <w:p w:rsidR="00565E9E" w:rsidRDefault="00565E9E">
      <w:pPr>
        <w:spacing w:before="60" w:after="60"/>
        <w:ind w:left="274"/>
        <w:rPr>
          <w:rFonts w:ascii="Arial" w:hAnsi="Arial"/>
          <w:sz w:val="18"/>
        </w:rPr>
      </w:pPr>
    </w:p>
    <w:p w:rsidR="00565E9E" w:rsidRDefault="00565E9E">
      <w:pPr>
        <w:ind w:left="270"/>
        <w:rPr>
          <w:rFonts w:ascii="Arial" w:hAnsi="Arial"/>
          <w:sz w:val="18"/>
        </w:rPr>
      </w:pP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Arial" w:eastAsia="Times New Roman" w:hAnsi="Arial"/>
          <w:b/>
          <w:sz w:val="18"/>
        </w:rPr>
      </w:pPr>
    </w:p>
    <w:p w:rsidR="00565E9E" w:rsidRDefault="00565E9E">
      <w:pPr>
        <w:pStyle w:val="BodyText"/>
        <w:jc w:val="center"/>
        <w:rPr>
          <w:sz w:val="18"/>
        </w:rPr>
      </w:pPr>
      <w:r>
        <w:rPr>
          <w:sz w:val="18"/>
        </w:rPr>
        <w:t>C5-7</w:t>
      </w:r>
    </w:p>
    <w:tbl>
      <w:tblPr>
        <w:tblW w:w="909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0"/>
        <w:tblGridChange w:id="674">
          <w:tblGrid>
            <w:gridCol w:w="9090"/>
          </w:tblGrid>
        </w:tblGridChange>
      </w:tblGrid>
      <w:tr w:rsidR="00565E9E">
        <w:tblPrEx>
          <w:tblCellMar>
            <w:top w:w="0" w:type="dxa"/>
            <w:bottom w:w="0" w:type="dxa"/>
          </w:tblCellMar>
        </w:tblPrEx>
        <w:tc>
          <w:tcPr>
            <w:tcW w:w="9090" w:type="dxa"/>
            <w:shd w:val="pct30" w:color="auto" w:fill="auto"/>
          </w:tcPr>
          <w:p w:rsidR="00565E9E" w:rsidRDefault="00565E9E">
            <w:pPr>
              <w:pStyle w:val="BodyText"/>
              <w:spacing w:before="60" w:after="60"/>
              <w:rPr>
                <w:sz w:val="18"/>
                <w:shd w:val="clear" w:color="auto" w:fill="FFFFFF"/>
              </w:rPr>
            </w:pPr>
            <w:r>
              <w:rPr>
                <w:sz w:val="18"/>
                <w:shd w:val="clear" w:color="auto" w:fill="FFFFFF"/>
              </w:rPr>
              <w:t>T54</w:t>
            </w:r>
          </w:p>
          <w:p w:rsidR="00565E9E" w:rsidRDefault="00565E9E">
            <w:pPr>
              <w:spacing w:before="60" w:after="60"/>
              <w:rPr>
                <w:rFonts w:ascii="Arial" w:hAnsi="Arial"/>
                <w:sz w:val="18"/>
                <w:shd w:val="clear" w:color="auto" w:fill="FFFFFF"/>
              </w:rPr>
            </w:pPr>
          </w:p>
          <w:p w:rsidR="00565E9E" w:rsidRDefault="00565E9E">
            <w:pPr>
              <w:spacing w:before="60" w:after="60"/>
              <w:rPr>
                <w:rFonts w:ascii="Arial" w:hAnsi="Arial"/>
                <w:sz w:val="18"/>
              </w:rPr>
            </w:pPr>
          </w:p>
          <w:p w:rsidR="00565E9E" w:rsidRDefault="00565E9E">
            <w:pPr>
              <w:spacing w:before="60" w:after="60"/>
              <w:rPr>
                <w:rFonts w:ascii="Arial" w:hAnsi="Arial"/>
                <w:sz w:val="18"/>
              </w:rPr>
            </w:pPr>
            <w:r>
              <w:rPr>
                <w:rFonts w:ascii="Arial" w:eastAsia="Times New Roman" w:hAnsi="Arial"/>
                <w:sz w:val="18"/>
              </w:rPr>
              <w:t>In the last two school years, have you participated in school or district-offered professional development that was in any way related to technology use?</w:t>
            </w:r>
          </w:p>
          <w:p w:rsidR="00565E9E" w:rsidRDefault="00565E9E">
            <w:pPr>
              <w:spacing w:before="60" w:after="60"/>
              <w:rPr>
                <w:rFonts w:ascii="Arial" w:hAnsi="Arial"/>
                <w:sz w:val="18"/>
              </w:rPr>
            </w:pPr>
          </w:p>
        </w:tc>
      </w:tr>
      <w:tr w:rsidR="00565E9E">
        <w:tblPrEx>
          <w:tblCellMar>
            <w:top w:w="0" w:type="dxa"/>
            <w:bottom w:w="0" w:type="dxa"/>
          </w:tblCellMar>
        </w:tblPrEx>
        <w:tc>
          <w:tcPr>
            <w:tcW w:w="9090" w:type="dxa"/>
            <w:shd w:val="clear" w:color="auto" w:fill="D9D9D9"/>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hAnsi="Arial"/>
                <w:sz w:val="18"/>
              </w:rPr>
              <w:t>O</w:t>
            </w:r>
            <w:r>
              <w:rPr>
                <w:rFonts w:ascii="Arial" w:eastAsia="Times New Roman" w:hAnsi="Arial"/>
                <w:sz w:val="18"/>
              </w:rPr>
              <w:t xml:space="preserve">  Yes</w:t>
            </w:r>
          </w:p>
        </w:tc>
      </w:tr>
      <w:tr w:rsidR="00565E9E" w:rsidTr="00B425F9">
        <w:tblPrEx>
          <w:tblW w:w="909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75" w:author="Casey Smith" w:date="2010-11-21T14:49:00Z">
            <w:tblPrEx>
              <w:tblW w:w="909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9090" w:type="dxa"/>
            <w:shd w:val="clear" w:color="auto" w:fill="FFFF00"/>
            <w:tcPrChange w:id="676" w:author="Casey Smith" w:date="2010-11-21T14:49:00Z">
              <w:tcPr>
                <w:tcW w:w="9090" w:type="dxa"/>
                <w:shd w:val="clear" w:color="auto" w:fill="FFFFFF"/>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b/>
                <w:sz w:val="18"/>
              </w:rPr>
            </w:pPr>
            <w:r>
              <w:rPr>
                <w:rFonts w:ascii="Arial" w:hAnsi="Arial"/>
                <w:sz w:val="18"/>
              </w:rPr>
              <w:t>O</w:t>
            </w:r>
            <w:r>
              <w:rPr>
                <w:rFonts w:ascii="Arial" w:eastAsia="Times New Roman" w:hAnsi="Arial"/>
                <w:sz w:val="18"/>
              </w:rPr>
              <w:t xml:space="preserve">  No</w:t>
            </w:r>
          </w:p>
        </w:tc>
      </w:tr>
    </w:tbl>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Arial" w:eastAsia="Times New Roman" w:hAnsi="Arial"/>
          <w:sz w:val="18"/>
        </w:rPr>
      </w:pP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Arial" w:eastAsia="Times New Roman" w:hAnsi="Arial"/>
          <w:sz w:val="18"/>
        </w:rPr>
      </w:pP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Arial" w:eastAsia="Times New Roman" w:hAnsi="Arial"/>
          <w:sz w:val="18"/>
        </w:rPr>
      </w:pP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rPr>
          <w:rFonts w:ascii="Arial" w:eastAsia="Times New Roman" w:hAnsi="Arial"/>
          <w:sz w:val="18"/>
        </w:rPr>
      </w:pPr>
      <w:r>
        <w:rPr>
          <w:rFonts w:ascii="Arial" w:eastAsia="Times New Roman" w:hAnsi="Arial"/>
          <w:sz w:val="18"/>
        </w:rPr>
        <w:br w:type="page"/>
      </w: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Arial" w:eastAsia="Times New Roman" w:hAnsi="Arial"/>
          <w:b/>
          <w:sz w:val="18"/>
        </w:rPr>
      </w:pPr>
      <w:r>
        <w:rPr>
          <w:rFonts w:ascii="Arial" w:eastAsia="Times New Roman" w:hAnsi="Arial"/>
          <w:b/>
          <w:sz w:val="18"/>
        </w:rPr>
        <w:t xml:space="preserve">NOTE: Answer Question T55 ONLY if you marked Yes on Question T54. </w:t>
      </w: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center"/>
        <w:rPr>
          <w:rFonts w:ascii="Arial" w:eastAsia="Times New Roman" w:hAnsi="Arial"/>
          <w:b/>
          <w:sz w:val="18"/>
        </w:rPr>
      </w:pP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jc w:val="center"/>
        <w:rPr>
          <w:rFonts w:ascii="Arial" w:eastAsia="Times New Roman" w:hAnsi="Arial"/>
          <w:b/>
          <w:sz w:val="18"/>
        </w:rPr>
      </w:pPr>
      <w:r>
        <w:rPr>
          <w:rFonts w:ascii="Arial" w:eastAsia="Times New Roman" w:hAnsi="Arial"/>
          <w:b/>
          <w:sz w:val="18"/>
        </w:rPr>
        <w:t>C5-7</w:t>
      </w: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rPr>
          <w:rFonts w:ascii="Arial" w:eastAsia="Times New Roman" w:hAnsi="Arial"/>
          <w:b/>
          <w:sz w:val="18"/>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60"/>
        <w:gridCol w:w="569"/>
        <w:gridCol w:w="630"/>
        <w:gridCol w:w="630"/>
        <w:gridCol w:w="630"/>
        <w:tblGridChange w:id="677">
          <w:tblGrid>
            <w:gridCol w:w="6660"/>
            <w:gridCol w:w="569"/>
            <w:gridCol w:w="630"/>
            <w:gridCol w:w="630"/>
            <w:gridCol w:w="630"/>
          </w:tblGrid>
        </w:tblGridChange>
      </w:tblGrid>
      <w:tr w:rsidR="00565E9E">
        <w:tblPrEx>
          <w:tblCellMar>
            <w:top w:w="0" w:type="dxa"/>
            <w:bottom w:w="0" w:type="dxa"/>
          </w:tblCellMar>
        </w:tblPrEx>
        <w:trPr>
          <w:cantSplit/>
          <w:trHeight w:val="1134"/>
        </w:trPr>
        <w:tc>
          <w:tcPr>
            <w:tcW w:w="6660" w:type="dxa"/>
            <w:shd w:val="pct30" w:color="auto" w:fill="auto"/>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b/>
                <w:sz w:val="18"/>
              </w:rPr>
            </w:pPr>
          </w:p>
          <w:p w:rsidR="00565E9E" w:rsidRDefault="00565E9E">
            <w:pPr>
              <w:pStyle w:val="BodyText"/>
              <w:spacing w:before="60" w:after="60"/>
              <w:rPr>
                <w:sz w:val="18"/>
                <w:shd w:val="clear" w:color="auto" w:fill="FFFFFF"/>
              </w:rPr>
            </w:pPr>
            <w:r>
              <w:rPr>
                <w:sz w:val="18"/>
                <w:shd w:val="clear" w:color="auto" w:fill="FFFFFF"/>
              </w:rPr>
              <w:t>T55</w:t>
            </w: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How true is each statement below about the professional development experiences offered by your district or school?  Base your responses on your experiences over the last two school years.</w:t>
            </w: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b/>
                <w:sz w:val="18"/>
              </w:rPr>
            </w:pPr>
          </w:p>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Professional development offered by my school or district:</w:t>
            </w:r>
          </w:p>
        </w:tc>
        <w:tc>
          <w:tcPr>
            <w:tcW w:w="569" w:type="dxa"/>
            <w:shd w:val="pct30" w:color="auto" w:fill="auto"/>
            <w:textDirection w:val="btLr"/>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270" w:right="113"/>
              <w:rPr>
                <w:rFonts w:ascii="Arial" w:eastAsia="Times New Roman" w:hAnsi="Arial"/>
                <w:b/>
                <w:sz w:val="18"/>
              </w:rPr>
            </w:pPr>
            <w:r>
              <w:rPr>
                <w:rFonts w:ascii="Arial" w:eastAsia="Times New Roman" w:hAnsi="Arial"/>
                <w:b/>
                <w:sz w:val="18"/>
              </w:rPr>
              <w:t>Very True</w:t>
            </w:r>
          </w:p>
        </w:tc>
        <w:tc>
          <w:tcPr>
            <w:tcW w:w="630" w:type="dxa"/>
            <w:shd w:val="pct30" w:color="auto" w:fill="auto"/>
            <w:textDirection w:val="btLr"/>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270" w:right="113"/>
              <w:rPr>
                <w:rFonts w:ascii="Arial" w:eastAsia="Times New Roman" w:hAnsi="Arial"/>
                <w:b/>
                <w:sz w:val="18"/>
              </w:rPr>
            </w:pPr>
            <w:r>
              <w:rPr>
                <w:rFonts w:ascii="Arial" w:eastAsia="Times New Roman" w:hAnsi="Arial"/>
                <w:b/>
                <w:sz w:val="18"/>
              </w:rPr>
              <w:t>Somewhat true</w:t>
            </w:r>
          </w:p>
        </w:tc>
        <w:tc>
          <w:tcPr>
            <w:tcW w:w="630" w:type="dxa"/>
            <w:shd w:val="pct30" w:color="auto" w:fill="auto"/>
            <w:textDirection w:val="btLr"/>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270" w:right="113"/>
              <w:rPr>
                <w:rFonts w:ascii="Arial" w:eastAsia="Times New Roman" w:hAnsi="Arial"/>
                <w:b/>
                <w:sz w:val="18"/>
              </w:rPr>
            </w:pPr>
            <w:r>
              <w:rPr>
                <w:rFonts w:ascii="Arial" w:eastAsia="Times New Roman" w:hAnsi="Arial"/>
                <w:b/>
                <w:sz w:val="18"/>
              </w:rPr>
              <w:t>Not at all true</w:t>
            </w:r>
          </w:p>
        </w:tc>
        <w:tc>
          <w:tcPr>
            <w:tcW w:w="630" w:type="dxa"/>
            <w:shd w:val="pct30" w:color="auto" w:fill="auto"/>
            <w:textDirection w:val="btLr"/>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270" w:right="113"/>
              <w:rPr>
                <w:rFonts w:ascii="Arial" w:eastAsia="Times New Roman" w:hAnsi="Arial"/>
                <w:b/>
                <w:sz w:val="18"/>
              </w:rPr>
            </w:pPr>
            <w:r>
              <w:rPr>
                <w:rFonts w:ascii="Arial" w:eastAsia="Times New Roman" w:hAnsi="Arial"/>
                <w:b/>
                <w:sz w:val="18"/>
              </w:rPr>
              <w:t>I don’t know</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78" w:author="Casey Smith" w:date="2010-11-21T14:50: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tcBorders>
              <w:bottom w:val="single" w:sz="4" w:space="0" w:color="auto"/>
            </w:tcBorders>
            <w:shd w:val="clear" w:color="auto" w:fill="D9D9D9"/>
            <w:tcPrChange w:id="679" w:author="Casey Smith" w:date="2010-11-21T14:50:00Z">
              <w:tcPr>
                <w:tcW w:w="6660" w:type="dxa"/>
                <w:tcBorders>
                  <w:bottom w:val="single" w:sz="4" w:space="0" w:color="auto"/>
                </w:tcBorders>
                <w:shd w:val="clear" w:color="auto" w:fill="D9D9D9"/>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a. Prepares teachers to discuss specific research or theory upon which the professional development is based.</w:t>
            </w:r>
          </w:p>
        </w:tc>
        <w:tc>
          <w:tcPr>
            <w:tcW w:w="569" w:type="dxa"/>
            <w:tcBorders>
              <w:bottom w:val="single" w:sz="4" w:space="0" w:color="auto"/>
            </w:tcBorders>
            <w:vAlign w:val="center"/>
            <w:tcPrChange w:id="680" w:author="Casey Smith" w:date="2010-11-21T14:50:00Z">
              <w:tcPr>
                <w:tcW w:w="569" w:type="dxa"/>
                <w:tcBorders>
                  <w:bottom w:val="single" w:sz="4" w:space="0" w:color="auto"/>
                </w:tcBorders>
                <w:vAlign w:val="center"/>
              </w:tcPr>
            </w:tcPrChange>
          </w:tcPr>
          <w:p w:rsidR="00565E9E" w:rsidRDefault="00565E9E">
            <w:pPr>
              <w:spacing w:before="60" w:after="60"/>
              <w:ind w:left="-108" w:right="-79"/>
              <w:jc w:val="center"/>
            </w:pPr>
            <w:r>
              <w:rPr>
                <w:rFonts w:ascii="Arial" w:hAnsi="Arial"/>
                <w:sz w:val="18"/>
              </w:rPr>
              <w:t>O</w:t>
            </w:r>
          </w:p>
        </w:tc>
        <w:tc>
          <w:tcPr>
            <w:tcW w:w="630" w:type="dxa"/>
            <w:tcBorders>
              <w:bottom w:val="single" w:sz="4" w:space="0" w:color="auto"/>
            </w:tcBorders>
            <w:vAlign w:val="center"/>
            <w:tcPrChange w:id="681" w:author="Casey Smith" w:date="2010-11-21T14:50:00Z">
              <w:tcPr>
                <w:tcW w:w="630" w:type="dxa"/>
                <w:tcBorders>
                  <w:bottom w:val="single" w:sz="4" w:space="0" w:color="auto"/>
                </w:tcBorders>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FFFF00"/>
            <w:vAlign w:val="center"/>
            <w:tcPrChange w:id="682" w:author="Casey Smith" w:date="2010-11-21T14:50:00Z">
              <w:tcPr>
                <w:tcW w:w="630" w:type="dxa"/>
                <w:tcBorders>
                  <w:bottom w:val="single" w:sz="4" w:space="0" w:color="auto"/>
                </w:tcBorders>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vAlign w:val="center"/>
            <w:tcPrChange w:id="683" w:author="Casey Smith" w:date="2010-11-21T14:50:00Z">
              <w:tcPr>
                <w:tcW w:w="630" w:type="dxa"/>
                <w:tcBorders>
                  <w:bottom w:val="single" w:sz="4" w:space="0" w:color="auto"/>
                </w:tcBorders>
                <w:vAlign w:val="center"/>
              </w:tcPr>
            </w:tcPrChange>
          </w:tcPr>
          <w:p w:rsidR="00565E9E" w:rsidRDefault="00565E9E">
            <w:pPr>
              <w:spacing w:before="60" w:after="60"/>
              <w:ind w:left="-137" w:right="-79"/>
              <w:jc w:val="cente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84" w:author="Casey Smith" w:date="2010-11-21T14:50: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tcBorders>
              <w:bottom w:val="single" w:sz="4" w:space="0" w:color="auto"/>
            </w:tcBorders>
            <w:shd w:val="clear" w:color="auto" w:fill="FFFFFF"/>
            <w:tcPrChange w:id="685" w:author="Casey Smith" w:date="2010-11-21T14:50:00Z">
              <w:tcPr>
                <w:tcW w:w="6660" w:type="dxa"/>
                <w:tcBorders>
                  <w:bottom w:val="single" w:sz="4" w:space="0" w:color="auto"/>
                </w:tcBorders>
                <w:shd w:val="clear" w:color="auto" w:fill="FFFFFF"/>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b. Prepares teachers to assess student work produced with technology (e.g., when students produce a research report using a variety of online resources).</w:t>
            </w:r>
          </w:p>
        </w:tc>
        <w:tc>
          <w:tcPr>
            <w:tcW w:w="569" w:type="dxa"/>
            <w:tcBorders>
              <w:bottom w:val="single" w:sz="4" w:space="0" w:color="auto"/>
            </w:tcBorders>
            <w:shd w:val="clear" w:color="auto" w:fill="FFFFFF"/>
            <w:vAlign w:val="center"/>
            <w:tcPrChange w:id="686" w:author="Casey Smith" w:date="2010-11-21T14:50:00Z">
              <w:tcPr>
                <w:tcW w:w="569" w:type="dxa"/>
                <w:tcBorders>
                  <w:bottom w:val="single" w:sz="4" w:space="0" w:color="auto"/>
                </w:tcBorders>
                <w:shd w:val="clear" w:color="auto" w:fill="FFFFFF"/>
                <w:vAlign w:val="center"/>
              </w:tcPr>
            </w:tcPrChange>
          </w:tcPr>
          <w:p w:rsidR="00565E9E" w:rsidRDefault="00565E9E">
            <w:pPr>
              <w:spacing w:before="60" w:after="60"/>
              <w:ind w:right="-79"/>
              <w:jc w:val="center"/>
            </w:pPr>
            <w:r>
              <w:rPr>
                <w:rFonts w:ascii="Arial" w:hAnsi="Arial"/>
                <w:sz w:val="18"/>
              </w:rPr>
              <w:t>O</w:t>
            </w:r>
          </w:p>
        </w:tc>
        <w:tc>
          <w:tcPr>
            <w:tcW w:w="630" w:type="dxa"/>
            <w:tcBorders>
              <w:bottom w:val="single" w:sz="4" w:space="0" w:color="auto"/>
            </w:tcBorders>
            <w:shd w:val="clear" w:color="auto" w:fill="FFFFFF"/>
            <w:vAlign w:val="center"/>
            <w:tcPrChange w:id="687" w:author="Casey Smith" w:date="2010-11-21T14:50:00Z">
              <w:tcPr>
                <w:tcW w:w="630" w:type="dxa"/>
                <w:tcBorders>
                  <w:bottom w:val="single" w:sz="4" w:space="0" w:color="auto"/>
                </w:tcBorders>
                <w:shd w:val="clear" w:color="auto" w:fill="FFFFFF"/>
                <w:vAlign w:val="center"/>
              </w:tcPr>
            </w:tcPrChange>
          </w:tcPr>
          <w:p w:rsidR="00565E9E" w:rsidRDefault="00565E9E">
            <w:pPr>
              <w:spacing w:before="60" w:after="60"/>
              <w:ind w:right="-79"/>
              <w:jc w:val="center"/>
            </w:pPr>
            <w:r>
              <w:rPr>
                <w:rFonts w:ascii="Arial" w:hAnsi="Arial"/>
                <w:sz w:val="18"/>
              </w:rPr>
              <w:t>O</w:t>
            </w:r>
          </w:p>
        </w:tc>
        <w:tc>
          <w:tcPr>
            <w:tcW w:w="630" w:type="dxa"/>
            <w:tcBorders>
              <w:bottom w:val="single" w:sz="4" w:space="0" w:color="auto"/>
            </w:tcBorders>
            <w:shd w:val="clear" w:color="auto" w:fill="FFFF00"/>
            <w:vAlign w:val="center"/>
            <w:tcPrChange w:id="688" w:author="Casey Smith" w:date="2010-11-21T14:50:00Z">
              <w:tcPr>
                <w:tcW w:w="630" w:type="dxa"/>
                <w:tcBorders>
                  <w:bottom w:val="single" w:sz="4" w:space="0" w:color="auto"/>
                </w:tcBorders>
                <w:shd w:val="clear" w:color="auto" w:fill="FFFFFF"/>
                <w:vAlign w:val="center"/>
              </w:tcPr>
            </w:tcPrChange>
          </w:tcPr>
          <w:p w:rsidR="00565E9E" w:rsidRDefault="00565E9E">
            <w:pPr>
              <w:spacing w:before="60" w:after="60"/>
              <w:ind w:right="-79"/>
              <w:jc w:val="center"/>
            </w:pPr>
            <w:r>
              <w:rPr>
                <w:rFonts w:ascii="Arial" w:hAnsi="Arial"/>
                <w:sz w:val="18"/>
              </w:rPr>
              <w:t>O</w:t>
            </w:r>
          </w:p>
        </w:tc>
        <w:tc>
          <w:tcPr>
            <w:tcW w:w="630" w:type="dxa"/>
            <w:tcBorders>
              <w:bottom w:val="single" w:sz="4" w:space="0" w:color="auto"/>
            </w:tcBorders>
            <w:shd w:val="clear" w:color="auto" w:fill="FFFFFF"/>
            <w:vAlign w:val="center"/>
            <w:tcPrChange w:id="689" w:author="Casey Smith" w:date="2010-11-21T14:50:00Z">
              <w:tcPr>
                <w:tcW w:w="630" w:type="dxa"/>
                <w:tcBorders>
                  <w:bottom w:val="single" w:sz="4" w:space="0" w:color="auto"/>
                </w:tcBorders>
                <w:shd w:val="clear" w:color="auto" w:fill="FFFFFF"/>
                <w:vAlign w:val="center"/>
              </w:tcPr>
            </w:tcPrChange>
          </w:tcPr>
          <w:p w:rsidR="00565E9E" w:rsidRDefault="00565E9E">
            <w:pPr>
              <w:spacing w:before="60" w:after="60"/>
              <w:ind w:right="-79"/>
              <w:jc w:val="cente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90" w:author="Casey Smith" w:date="2010-11-21T14:50: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tcBorders>
              <w:bottom w:val="single" w:sz="4" w:space="0" w:color="auto"/>
            </w:tcBorders>
            <w:shd w:val="clear" w:color="auto" w:fill="D9D9D9"/>
            <w:tcPrChange w:id="691" w:author="Casey Smith" w:date="2010-11-21T14:50:00Z">
              <w:tcPr>
                <w:tcW w:w="6660" w:type="dxa"/>
                <w:tcBorders>
                  <w:bottom w:val="single" w:sz="4" w:space="0" w:color="auto"/>
                </w:tcBorders>
                <w:shd w:val="clear" w:color="auto" w:fill="D9D9D9"/>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c. Includes opportunities for teachers to see actual examples of technology applied to learning in classrooms similar to their own.</w:t>
            </w:r>
          </w:p>
        </w:tc>
        <w:tc>
          <w:tcPr>
            <w:tcW w:w="569" w:type="dxa"/>
            <w:tcBorders>
              <w:bottom w:val="single" w:sz="4" w:space="0" w:color="auto"/>
            </w:tcBorders>
            <w:shd w:val="clear" w:color="auto" w:fill="D9D9D9"/>
            <w:vAlign w:val="center"/>
            <w:tcPrChange w:id="692" w:author="Casey Smith" w:date="2010-11-21T14:50:00Z">
              <w:tcPr>
                <w:tcW w:w="569" w:type="dxa"/>
                <w:tcBorders>
                  <w:bottom w:val="single" w:sz="4" w:space="0" w:color="auto"/>
                </w:tcBorders>
                <w:shd w:val="clear" w:color="auto" w:fill="D9D9D9"/>
                <w:vAlign w:val="center"/>
              </w:tcPr>
            </w:tcPrChange>
          </w:tcPr>
          <w:p w:rsidR="00565E9E" w:rsidRDefault="00565E9E">
            <w:pPr>
              <w:spacing w:before="60" w:after="60"/>
              <w:ind w:left="-108" w:right="-79"/>
              <w:jc w:val="center"/>
            </w:pPr>
            <w:r>
              <w:rPr>
                <w:rFonts w:ascii="Arial" w:hAnsi="Arial"/>
                <w:sz w:val="18"/>
              </w:rPr>
              <w:t>O</w:t>
            </w:r>
          </w:p>
        </w:tc>
        <w:tc>
          <w:tcPr>
            <w:tcW w:w="630" w:type="dxa"/>
            <w:tcBorders>
              <w:bottom w:val="single" w:sz="4" w:space="0" w:color="auto"/>
            </w:tcBorders>
            <w:shd w:val="clear" w:color="auto" w:fill="FFFF00"/>
            <w:vAlign w:val="center"/>
            <w:tcPrChange w:id="693" w:author="Casey Smith" w:date="2010-11-21T14:50: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D9D9D9"/>
            <w:vAlign w:val="center"/>
            <w:tcPrChange w:id="694" w:author="Casey Smith" w:date="2010-11-21T14:50: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D9D9D9"/>
            <w:vAlign w:val="center"/>
            <w:tcPrChange w:id="695" w:author="Casey Smith" w:date="2010-11-21T14:50: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696" w:author="Casey Smith" w:date="2010-11-21T14:50: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tcBorders>
              <w:bottom w:val="single" w:sz="4" w:space="0" w:color="auto"/>
            </w:tcBorders>
            <w:shd w:val="clear" w:color="auto" w:fill="FFFFFF"/>
            <w:tcPrChange w:id="697" w:author="Casey Smith" w:date="2010-11-21T14:50:00Z">
              <w:tcPr>
                <w:tcW w:w="6660" w:type="dxa"/>
                <w:tcBorders>
                  <w:bottom w:val="single" w:sz="4" w:space="0" w:color="auto"/>
                </w:tcBorders>
                <w:shd w:val="clear" w:color="auto" w:fill="FFFFFF"/>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d. Allows teachers to practice skills acquired during professional development in real or simulated classroom settings.</w:t>
            </w:r>
          </w:p>
        </w:tc>
        <w:tc>
          <w:tcPr>
            <w:tcW w:w="569" w:type="dxa"/>
            <w:tcBorders>
              <w:bottom w:val="single" w:sz="4" w:space="0" w:color="auto"/>
            </w:tcBorders>
            <w:shd w:val="clear" w:color="auto" w:fill="FFFFFF"/>
            <w:vAlign w:val="center"/>
            <w:tcPrChange w:id="698" w:author="Casey Smith" w:date="2010-11-21T14:50:00Z">
              <w:tcPr>
                <w:tcW w:w="569" w:type="dxa"/>
                <w:tcBorders>
                  <w:bottom w:val="single" w:sz="4" w:space="0" w:color="auto"/>
                </w:tcBorders>
                <w:shd w:val="clear" w:color="auto" w:fill="FFFFFF"/>
                <w:vAlign w:val="center"/>
              </w:tcPr>
            </w:tcPrChange>
          </w:tcPr>
          <w:p w:rsidR="00565E9E" w:rsidRDefault="00565E9E">
            <w:pPr>
              <w:spacing w:before="60" w:after="60"/>
              <w:ind w:left="-108" w:right="-79"/>
              <w:jc w:val="center"/>
            </w:pPr>
            <w:r>
              <w:rPr>
                <w:rFonts w:ascii="Arial" w:hAnsi="Arial"/>
                <w:sz w:val="18"/>
              </w:rPr>
              <w:t>O</w:t>
            </w:r>
          </w:p>
        </w:tc>
        <w:tc>
          <w:tcPr>
            <w:tcW w:w="630" w:type="dxa"/>
            <w:tcBorders>
              <w:bottom w:val="single" w:sz="4" w:space="0" w:color="auto"/>
            </w:tcBorders>
            <w:shd w:val="clear" w:color="auto" w:fill="FFFFFF"/>
            <w:vAlign w:val="center"/>
            <w:tcPrChange w:id="699" w:author="Casey Smith" w:date="2010-11-21T14:50:00Z">
              <w:tcPr>
                <w:tcW w:w="630" w:type="dxa"/>
                <w:tcBorders>
                  <w:bottom w:val="single" w:sz="4" w:space="0" w:color="auto"/>
                </w:tcBorders>
                <w:shd w:val="clear" w:color="auto" w:fill="FFFFFF"/>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FFFF00"/>
            <w:vAlign w:val="center"/>
            <w:tcPrChange w:id="700" w:author="Casey Smith" w:date="2010-11-21T14:50:00Z">
              <w:tcPr>
                <w:tcW w:w="630" w:type="dxa"/>
                <w:tcBorders>
                  <w:bottom w:val="single" w:sz="4" w:space="0" w:color="auto"/>
                </w:tcBorders>
                <w:shd w:val="clear" w:color="auto" w:fill="FFFFFF"/>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FFFFFF"/>
            <w:vAlign w:val="center"/>
            <w:tcPrChange w:id="701" w:author="Casey Smith" w:date="2010-11-21T14:50:00Z">
              <w:tcPr>
                <w:tcW w:w="630" w:type="dxa"/>
                <w:tcBorders>
                  <w:bottom w:val="single" w:sz="4" w:space="0" w:color="auto"/>
                </w:tcBorders>
                <w:shd w:val="clear" w:color="auto" w:fill="FFFFFF"/>
                <w:vAlign w:val="center"/>
              </w:tcPr>
            </w:tcPrChange>
          </w:tcPr>
          <w:p w:rsidR="00565E9E" w:rsidRDefault="00565E9E">
            <w:pPr>
              <w:spacing w:before="60" w:after="60"/>
              <w:ind w:left="-137" w:right="-79"/>
              <w:jc w:val="cente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702" w:author="Casey Smith" w:date="2010-11-21T14:50: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tcBorders>
              <w:bottom w:val="single" w:sz="4" w:space="0" w:color="auto"/>
            </w:tcBorders>
            <w:shd w:val="clear" w:color="auto" w:fill="D9D9D9"/>
            <w:tcPrChange w:id="703" w:author="Casey Smith" w:date="2010-11-21T14:50:00Z">
              <w:tcPr>
                <w:tcW w:w="6660" w:type="dxa"/>
                <w:tcBorders>
                  <w:bottom w:val="single" w:sz="4" w:space="0" w:color="auto"/>
                </w:tcBorders>
                <w:shd w:val="clear" w:color="auto" w:fill="D9D9D9"/>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e. Includes time for teachers to work together, and to discuss and plan for using technology in the classroom.</w:t>
            </w:r>
          </w:p>
        </w:tc>
        <w:tc>
          <w:tcPr>
            <w:tcW w:w="569" w:type="dxa"/>
            <w:tcBorders>
              <w:bottom w:val="single" w:sz="4" w:space="0" w:color="auto"/>
            </w:tcBorders>
            <w:shd w:val="clear" w:color="auto" w:fill="D9D9D9"/>
            <w:vAlign w:val="center"/>
            <w:tcPrChange w:id="704" w:author="Casey Smith" w:date="2010-11-21T14:50:00Z">
              <w:tcPr>
                <w:tcW w:w="569" w:type="dxa"/>
                <w:tcBorders>
                  <w:bottom w:val="single" w:sz="4" w:space="0" w:color="auto"/>
                </w:tcBorders>
                <w:shd w:val="clear" w:color="auto" w:fill="D9D9D9"/>
                <w:vAlign w:val="center"/>
              </w:tcPr>
            </w:tcPrChange>
          </w:tcPr>
          <w:p w:rsidR="00565E9E" w:rsidRDefault="00565E9E">
            <w:pPr>
              <w:spacing w:before="60" w:after="60"/>
              <w:ind w:left="-108" w:right="-79"/>
              <w:jc w:val="center"/>
            </w:pPr>
            <w:r>
              <w:rPr>
                <w:rFonts w:ascii="Arial" w:hAnsi="Arial"/>
                <w:sz w:val="18"/>
              </w:rPr>
              <w:t>O</w:t>
            </w:r>
          </w:p>
        </w:tc>
        <w:tc>
          <w:tcPr>
            <w:tcW w:w="630" w:type="dxa"/>
            <w:tcBorders>
              <w:bottom w:val="single" w:sz="4" w:space="0" w:color="auto"/>
            </w:tcBorders>
            <w:shd w:val="clear" w:color="auto" w:fill="D9D9D9"/>
            <w:vAlign w:val="center"/>
            <w:tcPrChange w:id="705" w:author="Casey Smith" w:date="2010-11-21T14:50: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FFFF00"/>
            <w:vAlign w:val="center"/>
            <w:tcPrChange w:id="706" w:author="Casey Smith" w:date="2010-11-21T14:50: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D9D9D9"/>
            <w:vAlign w:val="center"/>
            <w:tcPrChange w:id="707" w:author="Casey Smith" w:date="2010-11-21T14:50: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708" w:author="Casey Smith" w:date="2010-11-21T14:50: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tcBorders>
              <w:bottom w:val="single" w:sz="4" w:space="0" w:color="auto"/>
            </w:tcBorders>
            <w:shd w:val="clear" w:color="auto" w:fill="FFFFFF"/>
            <w:tcPrChange w:id="709" w:author="Casey Smith" w:date="2010-11-21T14:50:00Z">
              <w:tcPr>
                <w:tcW w:w="6660" w:type="dxa"/>
                <w:tcBorders>
                  <w:bottom w:val="single" w:sz="4" w:space="0" w:color="auto"/>
                </w:tcBorders>
                <w:shd w:val="clear" w:color="auto" w:fill="FFFFFF"/>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proofErr w:type="gramStart"/>
            <w:r>
              <w:rPr>
                <w:rFonts w:ascii="Arial" w:eastAsia="Times New Roman" w:hAnsi="Arial"/>
                <w:sz w:val="18"/>
              </w:rPr>
              <w:t>f</w:t>
            </w:r>
            <w:proofErr w:type="gramEnd"/>
            <w:r>
              <w:rPr>
                <w:rFonts w:ascii="Arial" w:eastAsia="Times New Roman" w:hAnsi="Arial"/>
                <w:sz w:val="18"/>
              </w:rPr>
              <w:t>. Is flexible enough to change direction or focus, depending on teachers’ needs and interests.</w:t>
            </w:r>
          </w:p>
        </w:tc>
        <w:tc>
          <w:tcPr>
            <w:tcW w:w="569" w:type="dxa"/>
            <w:tcBorders>
              <w:bottom w:val="single" w:sz="4" w:space="0" w:color="auto"/>
            </w:tcBorders>
            <w:shd w:val="clear" w:color="auto" w:fill="FFFFFF"/>
            <w:vAlign w:val="center"/>
            <w:tcPrChange w:id="710" w:author="Casey Smith" w:date="2010-11-21T14:50:00Z">
              <w:tcPr>
                <w:tcW w:w="569" w:type="dxa"/>
                <w:tcBorders>
                  <w:bottom w:val="single" w:sz="4" w:space="0" w:color="auto"/>
                </w:tcBorders>
                <w:shd w:val="clear" w:color="auto" w:fill="FFFFFF"/>
                <w:vAlign w:val="center"/>
              </w:tcPr>
            </w:tcPrChange>
          </w:tcPr>
          <w:p w:rsidR="00565E9E" w:rsidRDefault="00565E9E">
            <w:pPr>
              <w:spacing w:before="60" w:after="60"/>
              <w:ind w:left="-108" w:right="-79"/>
              <w:jc w:val="center"/>
            </w:pPr>
            <w:r>
              <w:rPr>
                <w:rFonts w:ascii="Arial" w:hAnsi="Arial"/>
                <w:sz w:val="18"/>
              </w:rPr>
              <w:t>O</w:t>
            </w:r>
          </w:p>
        </w:tc>
        <w:tc>
          <w:tcPr>
            <w:tcW w:w="630" w:type="dxa"/>
            <w:tcBorders>
              <w:bottom w:val="single" w:sz="4" w:space="0" w:color="auto"/>
            </w:tcBorders>
            <w:shd w:val="clear" w:color="auto" w:fill="FFFFFF"/>
            <w:vAlign w:val="center"/>
            <w:tcPrChange w:id="711" w:author="Casey Smith" w:date="2010-11-21T14:50:00Z">
              <w:tcPr>
                <w:tcW w:w="630" w:type="dxa"/>
                <w:tcBorders>
                  <w:bottom w:val="single" w:sz="4" w:space="0" w:color="auto"/>
                </w:tcBorders>
                <w:shd w:val="clear" w:color="auto" w:fill="FFFFFF"/>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FFFF00"/>
            <w:vAlign w:val="center"/>
            <w:tcPrChange w:id="712" w:author="Casey Smith" w:date="2010-11-21T14:50:00Z">
              <w:tcPr>
                <w:tcW w:w="630" w:type="dxa"/>
                <w:tcBorders>
                  <w:bottom w:val="single" w:sz="4" w:space="0" w:color="auto"/>
                </w:tcBorders>
                <w:shd w:val="clear" w:color="auto" w:fill="FFFFFF"/>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FFFFFF"/>
            <w:vAlign w:val="center"/>
            <w:tcPrChange w:id="713" w:author="Casey Smith" w:date="2010-11-21T14:50:00Z">
              <w:tcPr>
                <w:tcW w:w="630" w:type="dxa"/>
                <w:tcBorders>
                  <w:bottom w:val="single" w:sz="4" w:space="0" w:color="auto"/>
                </w:tcBorders>
                <w:shd w:val="clear" w:color="auto" w:fill="FFFFFF"/>
                <w:vAlign w:val="center"/>
              </w:tcPr>
            </w:tcPrChange>
          </w:tcPr>
          <w:p w:rsidR="00565E9E" w:rsidRDefault="00565E9E">
            <w:pPr>
              <w:spacing w:before="60" w:after="60"/>
              <w:ind w:left="-137" w:right="-79"/>
              <w:jc w:val="cente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714" w:author="Casey Smith" w:date="2010-11-21T14:51: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tcBorders>
              <w:bottom w:val="single" w:sz="4" w:space="0" w:color="auto"/>
            </w:tcBorders>
            <w:shd w:val="clear" w:color="auto" w:fill="D9D9D9"/>
            <w:tcPrChange w:id="715" w:author="Casey Smith" w:date="2010-11-21T14:51:00Z">
              <w:tcPr>
                <w:tcW w:w="6660" w:type="dxa"/>
                <w:tcBorders>
                  <w:bottom w:val="single" w:sz="4" w:space="0" w:color="auto"/>
                </w:tcBorders>
                <w:shd w:val="clear" w:color="auto" w:fill="D9D9D9"/>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g. Explicitly shows participants how specific technology uses are related to standards and school improvement goals.</w:t>
            </w:r>
          </w:p>
        </w:tc>
        <w:tc>
          <w:tcPr>
            <w:tcW w:w="569" w:type="dxa"/>
            <w:tcBorders>
              <w:bottom w:val="single" w:sz="4" w:space="0" w:color="auto"/>
            </w:tcBorders>
            <w:shd w:val="clear" w:color="auto" w:fill="D9D9D9"/>
            <w:vAlign w:val="center"/>
            <w:tcPrChange w:id="716" w:author="Casey Smith" w:date="2010-11-21T14:51:00Z">
              <w:tcPr>
                <w:tcW w:w="569" w:type="dxa"/>
                <w:tcBorders>
                  <w:bottom w:val="single" w:sz="4" w:space="0" w:color="auto"/>
                </w:tcBorders>
                <w:shd w:val="clear" w:color="auto" w:fill="D9D9D9"/>
                <w:vAlign w:val="center"/>
              </w:tcPr>
            </w:tcPrChange>
          </w:tcPr>
          <w:p w:rsidR="00565E9E" w:rsidRDefault="00565E9E">
            <w:pPr>
              <w:spacing w:before="60" w:after="60"/>
              <w:ind w:left="-108" w:right="-79"/>
              <w:jc w:val="center"/>
            </w:pPr>
            <w:r>
              <w:rPr>
                <w:rFonts w:ascii="Arial" w:hAnsi="Arial"/>
                <w:sz w:val="18"/>
              </w:rPr>
              <w:t>O</w:t>
            </w:r>
          </w:p>
        </w:tc>
        <w:tc>
          <w:tcPr>
            <w:tcW w:w="630" w:type="dxa"/>
            <w:tcBorders>
              <w:bottom w:val="single" w:sz="4" w:space="0" w:color="auto"/>
            </w:tcBorders>
            <w:shd w:val="clear" w:color="auto" w:fill="D9D9D9"/>
            <w:vAlign w:val="center"/>
            <w:tcPrChange w:id="717" w:author="Casey Smith" w:date="2010-11-21T14:51: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FFFF00"/>
            <w:vAlign w:val="center"/>
            <w:tcPrChange w:id="718" w:author="Casey Smith" w:date="2010-11-21T14:51: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D9D9D9"/>
            <w:vAlign w:val="center"/>
            <w:tcPrChange w:id="719" w:author="Casey Smith" w:date="2010-11-21T14:51: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720" w:author="Casey Smith" w:date="2010-11-21T14:51: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tcBorders>
              <w:bottom w:val="single" w:sz="4" w:space="0" w:color="auto"/>
            </w:tcBorders>
            <w:shd w:val="clear" w:color="auto" w:fill="FFFFFF"/>
            <w:tcPrChange w:id="721" w:author="Casey Smith" w:date="2010-11-21T14:51:00Z">
              <w:tcPr>
                <w:tcW w:w="6660" w:type="dxa"/>
                <w:tcBorders>
                  <w:bottom w:val="single" w:sz="4" w:space="0" w:color="auto"/>
                </w:tcBorders>
                <w:shd w:val="clear" w:color="auto" w:fill="FFFFFF"/>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h. Takes into account the resources, equipment, and support available to teachers, and makes certain in advance that the uses of technology covered during training can be implemented in the classroom.</w:t>
            </w:r>
          </w:p>
        </w:tc>
        <w:tc>
          <w:tcPr>
            <w:tcW w:w="569" w:type="dxa"/>
            <w:tcBorders>
              <w:bottom w:val="single" w:sz="4" w:space="0" w:color="auto"/>
            </w:tcBorders>
            <w:shd w:val="clear" w:color="auto" w:fill="FFFFFF"/>
            <w:vAlign w:val="center"/>
            <w:tcPrChange w:id="722" w:author="Casey Smith" w:date="2010-11-21T14:51:00Z">
              <w:tcPr>
                <w:tcW w:w="569" w:type="dxa"/>
                <w:tcBorders>
                  <w:bottom w:val="single" w:sz="4" w:space="0" w:color="auto"/>
                </w:tcBorders>
                <w:shd w:val="clear" w:color="auto" w:fill="FFFFFF"/>
                <w:vAlign w:val="center"/>
              </w:tcPr>
            </w:tcPrChange>
          </w:tcPr>
          <w:p w:rsidR="00565E9E" w:rsidRDefault="00565E9E">
            <w:pPr>
              <w:spacing w:before="60" w:after="60"/>
              <w:ind w:right="-79"/>
              <w:jc w:val="center"/>
            </w:pPr>
            <w:r>
              <w:rPr>
                <w:rFonts w:ascii="Arial" w:hAnsi="Arial"/>
                <w:sz w:val="18"/>
              </w:rPr>
              <w:t>O</w:t>
            </w:r>
          </w:p>
        </w:tc>
        <w:tc>
          <w:tcPr>
            <w:tcW w:w="630" w:type="dxa"/>
            <w:tcBorders>
              <w:bottom w:val="single" w:sz="4" w:space="0" w:color="auto"/>
            </w:tcBorders>
            <w:shd w:val="clear" w:color="auto" w:fill="FFFF00"/>
            <w:vAlign w:val="center"/>
            <w:tcPrChange w:id="723" w:author="Casey Smith" w:date="2010-11-21T14:51:00Z">
              <w:tcPr>
                <w:tcW w:w="630" w:type="dxa"/>
                <w:tcBorders>
                  <w:bottom w:val="single" w:sz="4" w:space="0" w:color="auto"/>
                </w:tcBorders>
                <w:shd w:val="clear" w:color="auto" w:fill="FFFFFF"/>
                <w:vAlign w:val="center"/>
              </w:tcPr>
            </w:tcPrChange>
          </w:tcPr>
          <w:p w:rsidR="00565E9E" w:rsidRDefault="00565E9E">
            <w:pPr>
              <w:spacing w:before="60" w:after="60"/>
              <w:ind w:right="-79"/>
              <w:jc w:val="center"/>
            </w:pPr>
            <w:r>
              <w:rPr>
                <w:rFonts w:ascii="Arial" w:hAnsi="Arial"/>
                <w:sz w:val="18"/>
              </w:rPr>
              <w:t>O</w:t>
            </w:r>
          </w:p>
        </w:tc>
        <w:tc>
          <w:tcPr>
            <w:tcW w:w="630" w:type="dxa"/>
            <w:tcBorders>
              <w:bottom w:val="single" w:sz="4" w:space="0" w:color="auto"/>
            </w:tcBorders>
            <w:shd w:val="clear" w:color="auto" w:fill="FFFFFF"/>
            <w:vAlign w:val="center"/>
            <w:tcPrChange w:id="724" w:author="Casey Smith" w:date="2010-11-21T14:51:00Z">
              <w:tcPr>
                <w:tcW w:w="630" w:type="dxa"/>
                <w:tcBorders>
                  <w:bottom w:val="single" w:sz="4" w:space="0" w:color="auto"/>
                </w:tcBorders>
                <w:shd w:val="clear" w:color="auto" w:fill="FFFFFF"/>
                <w:vAlign w:val="center"/>
              </w:tcPr>
            </w:tcPrChange>
          </w:tcPr>
          <w:p w:rsidR="00565E9E" w:rsidRDefault="00565E9E">
            <w:pPr>
              <w:spacing w:before="60" w:after="60"/>
              <w:ind w:right="-79"/>
              <w:jc w:val="center"/>
            </w:pPr>
            <w:r>
              <w:rPr>
                <w:rFonts w:ascii="Arial" w:hAnsi="Arial"/>
                <w:sz w:val="18"/>
              </w:rPr>
              <w:t>O</w:t>
            </w:r>
          </w:p>
        </w:tc>
        <w:tc>
          <w:tcPr>
            <w:tcW w:w="630" w:type="dxa"/>
            <w:tcBorders>
              <w:bottom w:val="single" w:sz="4" w:space="0" w:color="auto"/>
            </w:tcBorders>
            <w:shd w:val="clear" w:color="auto" w:fill="FFFFFF"/>
            <w:vAlign w:val="center"/>
            <w:tcPrChange w:id="725" w:author="Casey Smith" w:date="2010-11-21T14:51:00Z">
              <w:tcPr>
                <w:tcW w:w="630" w:type="dxa"/>
                <w:tcBorders>
                  <w:bottom w:val="single" w:sz="4" w:space="0" w:color="auto"/>
                </w:tcBorders>
                <w:shd w:val="clear" w:color="auto" w:fill="FFFFFF"/>
                <w:vAlign w:val="center"/>
              </w:tcPr>
            </w:tcPrChange>
          </w:tcPr>
          <w:p w:rsidR="00565E9E" w:rsidRDefault="00565E9E">
            <w:pPr>
              <w:spacing w:before="60" w:after="60"/>
              <w:ind w:right="-79"/>
              <w:jc w:val="cente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726" w:author="Casey Smith" w:date="2010-11-21T14:51: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tcBorders>
              <w:bottom w:val="single" w:sz="4" w:space="0" w:color="auto"/>
            </w:tcBorders>
            <w:shd w:val="clear" w:color="auto" w:fill="D9D9D9"/>
            <w:tcPrChange w:id="727" w:author="Casey Smith" w:date="2010-11-21T14:51:00Z">
              <w:tcPr>
                <w:tcW w:w="6660" w:type="dxa"/>
                <w:tcBorders>
                  <w:bottom w:val="single" w:sz="4" w:space="0" w:color="auto"/>
                </w:tcBorders>
                <w:shd w:val="clear" w:color="auto" w:fill="D9D9D9"/>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proofErr w:type="spellStart"/>
            <w:r>
              <w:rPr>
                <w:rFonts w:ascii="Arial" w:eastAsia="Times New Roman" w:hAnsi="Arial"/>
                <w:sz w:val="18"/>
              </w:rPr>
              <w:t>i</w:t>
            </w:r>
            <w:proofErr w:type="spellEnd"/>
            <w:r>
              <w:rPr>
                <w:rFonts w:ascii="Arial" w:eastAsia="Times New Roman" w:hAnsi="Arial"/>
                <w:sz w:val="18"/>
              </w:rPr>
              <w:t>. Includes strategies for getting "behind the classroom door" that require teachers to observe and be observed by other teachers.</w:t>
            </w:r>
          </w:p>
        </w:tc>
        <w:tc>
          <w:tcPr>
            <w:tcW w:w="569" w:type="dxa"/>
            <w:tcBorders>
              <w:bottom w:val="single" w:sz="4" w:space="0" w:color="auto"/>
            </w:tcBorders>
            <w:shd w:val="clear" w:color="auto" w:fill="D9D9D9"/>
            <w:vAlign w:val="center"/>
            <w:tcPrChange w:id="728" w:author="Casey Smith" w:date="2010-11-21T14:51:00Z">
              <w:tcPr>
                <w:tcW w:w="569" w:type="dxa"/>
                <w:tcBorders>
                  <w:bottom w:val="single" w:sz="4" w:space="0" w:color="auto"/>
                </w:tcBorders>
                <w:shd w:val="clear" w:color="auto" w:fill="D9D9D9"/>
                <w:vAlign w:val="center"/>
              </w:tcPr>
            </w:tcPrChange>
          </w:tcPr>
          <w:p w:rsidR="00565E9E" w:rsidRDefault="00565E9E">
            <w:pPr>
              <w:spacing w:before="60" w:after="60"/>
              <w:ind w:left="-108" w:right="-79"/>
              <w:jc w:val="center"/>
            </w:pPr>
            <w:r>
              <w:rPr>
                <w:rFonts w:ascii="Arial" w:hAnsi="Arial"/>
                <w:sz w:val="18"/>
              </w:rPr>
              <w:t>O</w:t>
            </w:r>
          </w:p>
        </w:tc>
        <w:tc>
          <w:tcPr>
            <w:tcW w:w="630" w:type="dxa"/>
            <w:tcBorders>
              <w:bottom w:val="single" w:sz="4" w:space="0" w:color="auto"/>
            </w:tcBorders>
            <w:shd w:val="clear" w:color="auto" w:fill="D9D9D9"/>
            <w:vAlign w:val="center"/>
            <w:tcPrChange w:id="729" w:author="Casey Smith" w:date="2010-11-21T14:51: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FFFF00"/>
            <w:vAlign w:val="center"/>
            <w:tcPrChange w:id="730" w:author="Casey Smith" w:date="2010-11-21T14:51: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c>
          <w:tcPr>
            <w:tcW w:w="630" w:type="dxa"/>
            <w:tcBorders>
              <w:bottom w:val="single" w:sz="4" w:space="0" w:color="auto"/>
            </w:tcBorders>
            <w:shd w:val="clear" w:color="auto" w:fill="D9D9D9"/>
            <w:vAlign w:val="center"/>
            <w:tcPrChange w:id="731" w:author="Casey Smith" w:date="2010-11-21T14:51:00Z">
              <w:tcPr>
                <w:tcW w:w="630" w:type="dxa"/>
                <w:tcBorders>
                  <w:bottom w:val="single" w:sz="4" w:space="0" w:color="auto"/>
                </w:tcBorders>
                <w:shd w:val="clear" w:color="auto" w:fill="D9D9D9"/>
                <w:vAlign w:val="center"/>
              </w:tcPr>
            </w:tcPrChange>
          </w:tcPr>
          <w:p w:rsidR="00565E9E" w:rsidRDefault="00565E9E">
            <w:pPr>
              <w:spacing w:before="60" w:after="60"/>
              <w:ind w:left="-137" w:right="-79"/>
              <w:jc w:val="center"/>
            </w:pPr>
            <w:r>
              <w:rPr>
                <w:rFonts w:ascii="Arial" w:hAnsi="Arial"/>
                <w:sz w:val="18"/>
              </w:rPr>
              <w:t>O</w:t>
            </w:r>
          </w:p>
        </w:tc>
      </w:tr>
      <w:tr w:rsidR="00565E9E" w:rsidTr="00B425F9">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Change w:id="732" w:author="Casey Smith" w:date="2010-11-21T14:51:00Z">
            <w:tblPrEx>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blPrExChange>
        </w:tblPrEx>
        <w:tc>
          <w:tcPr>
            <w:tcW w:w="6660" w:type="dxa"/>
            <w:shd w:val="clear" w:color="auto" w:fill="FFFFFF"/>
            <w:tcPrChange w:id="733" w:author="Casey Smith" w:date="2010-11-21T14:51:00Z">
              <w:tcPr>
                <w:tcW w:w="6660" w:type="dxa"/>
                <w:shd w:val="clear" w:color="auto" w:fill="FFFFFF"/>
              </w:tcPr>
            </w:tcPrChange>
          </w:tcPr>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Arial" w:eastAsia="Times New Roman" w:hAnsi="Arial"/>
                <w:sz w:val="18"/>
              </w:rPr>
            </w:pPr>
            <w:r>
              <w:rPr>
                <w:rFonts w:ascii="Arial" w:eastAsia="Times New Roman" w:hAnsi="Arial"/>
                <w:sz w:val="18"/>
              </w:rPr>
              <w:t>j. Tracks teachers as they gain skills, and provides opportunities for even the most advanced integrators of technology to enhance their skills.</w:t>
            </w:r>
          </w:p>
        </w:tc>
        <w:tc>
          <w:tcPr>
            <w:tcW w:w="569" w:type="dxa"/>
            <w:shd w:val="clear" w:color="auto" w:fill="FFFFFF"/>
            <w:vAlign w:val="center"/>
            <w:tcPrChange w:id="734" w:author="Casey Smith" w:date="2010-11-21T14:51:00Z">
              <w:tcPr>
                <w:tcW w:w="569" w:type="dxa"/>
                <w:shd w:val="clear" w:color="auto" w:fill="FFFFFF"/>
                <w:vAlign w:val="center"/>
              </w:tcPr>
            </w:tcPrChange>
          </w:tcPr>
          <w:p w:rsidR="00565E9E" w:rsidRDefault="00565E9E">
            <w:pPr>
              <w:spacing w:before="60" w:after="60"/>
              <w:ind w:left="-108" w:right="-79"/>
              <w:jc w:val="center"/>
            </w:pPr>
            <w:r>
              <w:rPr>
                <w:rFonts w:ascii="Arial" w:hAnsi="Arial"/>
                <w:sz w:val="18"/>
              </w:rPr>
              <w:t>O</w:t>
            </w:r>
          </w:p>
        </w:tc>
        <w:tc>
          <w:tcPr>
            <w:tcW w:w="630" w:type="dxa"/>
            <w:shd w:val="clear" w:color="auto" w:fill="FFFFFF"/>
            <w:vAlign w:val="center"/>
            <w:tcPrChange w:id="735" w:author="Casey Smith" w:date="2010-11-21T14:51:00Z">
              <w:tcPr>
                <w:tcW w:w="630" w:type="dxa"/>
                <w:shd w:val="clear" w:color="auto" w:fill="FFFFFF"/>
                <w:vAlign w:val="center"/>
              </w:tcPr>
            </w:tcPrChange>
          </w:tcPr>
          <w:p w:rsidR="00565E9E" w:rsidRDefault="00565E9E">
            <w:pPr>
              <w:spacing w:before="60" w:after="60"/>
              <w:ind w:left="-137" w:right="-79"/>
              <w:jc w:val="center"/>
            </w:pPr>
            <w:r>
              <w:rPr>
                <w:rFonts w:ascii="Arial" w:hAnsi="Arial"/>
                <w:sz w:val="18"/>
              </w:rPr>
              <w:t>O</w:t>
            </w:r>
          </w:p>
        </w:tc>
        <w:tc>
          <w:tcPr>
            <w:tcW w:w="630" w:type="dxa"/>
            <w:shd w:val="clear" w:color="auto" w:fill="FFFF00"/>
            <w:vAlign w:val="center"/>
            <w:tcPrChange w:id="736" w:author="Casey Smith" w:date="2010-11-21T14:51:00Z">
              <w:tcPr>
                <w:tcW w:w="630" w:type="dxa"/>
                <w:shd w:val="clear" w:color="auto" w:fill="FFFFFF"/>
                <w:vAlign w:val="center"/>
              </w:tcPr>
            </w:tcPrChange>
          </w:tcPr>
          <w:p w:rsidR="00565E9E" w:rsidRDefault="00565E9E">
            <w:pPr>
              <w:spacing w:before="60" w:after="60"/>
              <w:ind w:left="-137" w:right="-79"/>
              <w:jc w:val="center"/>
            </w:pPr>
            <w:r>
              <w:rPr>
                <w:rFonts w:ascii="Arial" w:hAnsi="Arial"/>
                <w:sz w:val="18"/>
              </w:rPr>
              <w:t>O</w:t>
            </w:r>
          </w:p>
        </w:tc>
        <w:tc>
          <w:tcPr>
            <w:tcW w:w="630" w:type="dxa"/>
            <w:shd w:val="clear" w:color="auto" w:fill="FFFFFF"/>
            <w:vAlign w:val="center"/>
            <w:tcPrChange w:id="737" w:author="Casey Smith" w:date="2010-11-21T14:51:00Z">
              <w:tcPr>
                <w:tcW w:w="630" w:type="dxa"/>
                <w:shd w:val="clear" w:color="auto" w:fill="FFFFFF"/>
                <w:vAlign w:val="center"/>
              </w:tcPr>
            </w:tcPrChange>
          </w:tcPr>
          <w:p w:rsidR="00565E9E" w:rsidRDefault="00565E9E">
            <w:pPr>
              <w:spacing w:before="60" w:after="60"/>
              <w:ind w:left="-137" w:right="-79"/>
              <w:jc w:val="center"/>
            </w:pPr>
            <w:r>
              <w:rPr>
                <w:rFonts w:ascii="Arial" w:hAnsi="Arial"/>
                <w:sz w:val="18"/>
              </w:rPr>
              <w:t>O</w:t>
            </w:r>
          </w:p>
        </w:tc>
      </w:tr>
    </w:tbl>
    <w:p w:rsidR="00565E9E" w:rsidRDefault="00565E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ind w:left="270"/>
        <w:rPr>
          <w:rFonts w:ascii="Arial" w:eastAsia="Times New Roman" w:hAnsi="Arial"/>
          <w:sz w:val="18"/>
        </w:rPr>
      </w:pPr>
    </w:p>
    <w:p w:rsidR="00565E9E" w:rsidRDefault="00565E9E">
      <w:pPr>
        <w:spacing w:before="60" w:after="60"/>
        <w:ind w:left="270"/>
        <w:rPr>
          <w:rFonts w:ascii="Arial" w:hAnsi="Arial"/>
          <w:b/>
          <w:sz w:val="18"/>
        </w:rPr>
      </w:pPr>
    </w:p>
    <w:p w:rsidR="00565E9E" w:rsidRDefault="00565E9E">
      <w:pPr>
        <w:rPr>
          <w:rFonts w:ascii="Arial" w:hAnsi="Arial"/>
          <w:sz w:val="18"/>
          <w:shd w:val="clear" w:color="auto" w:fill="FFFFFF"/>
        </w:rPr>
      </w:pPr>
    </w:p>
    <w:p w:rsidR="00565E9E" w:rsidRDefault="00565E9E">
      <w:pPr>
        <w:rPr>
          <w:rFonts w:ascii="Arial" w:hAnsi="Arial"/>
          <w:sz w:val="18"/>
          <w:shd w:val="clear" w:color="auto" w:fill="FFFFFF"/>
        </w:rPr>
      </w:pPr>
    </w:p>
    <w:p w:rsidR="00565E9E" w:rsidRDefault="00565E9E">
      <w:pPr>
        <w:ind w:left="270"/>
        <w:rPr>
          <w:rFonts w:ascii="Arial" w:hAnsi="Arial"/>
          <w:sz w:val="18"/>
        </w:rPr>
      </w:pPr>
    </w:p>
    <w:tbl>
      <w:tblPr>
        <w:tblW w:w="909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0"/>
      </w:tblGrid>
      <w:tr w:rsidR="00565E9E">
        <w:tblPrEx>
          <w:tblCellMar>
            <w:top w:w="0" w:type="dxa"/>
            <w:bottom w:w="0" w:type="dxa"/>
          </w:tblCellMar>
        </w:tblPrEx>
        <w:tc>
          <w:tcPr>
            <w:tcW w:w="9090" w:type="dxa"/>
            <w:shd w:val="pct30" w:color="auto" w:fill="auto"/>
          </w:tcPr>
          <w:p w:rsidR="00565E9E" w:rsidRDefault="00565E9E">
            <w:pPr>
              <w:rPr>
                <w:rFonts w:ascii="Arial" w:hAnsi="Arial"/>
                <w:sz w:val="18"/>
                <w:shd w:val="clear" w:color="auto" w:fill="FFFFFF"/>
              </w:rPr>
            </w:pPr>
          </w:p>
          <w:p w:rsidR="00565E9E" w:rsidRDefault="00565E9E">
            <w:pPr>
              <w:rPr>
                <w:rFonts w:ascii="Arial" w:hAnsi="Arial"/>
                <w:b/>
                <w:sz w:val="28"/>
              </w:rPr>
            </w:pPr>
            <w:r>
              <w:rPr>
                <w:rFonts w:ascii="Arial" w:hAnsi="Arial"/>
                <w:b/>
                <w:sz w:val="28"/>
              </w:rPr>
              <w:t>THANK YOU!</w:t>
            </w:r>
          </w:p>
          <w:p w:rsidR="00565E9E" w:rsidRDefault="00565E9E">
            <w:pPr>
              <w:rPr>
                <w:rFonts w:ascii="Arial" w:hAnsi="Arial"/>
                <w:sz w:val="18"/>
              </w:rPr>
            </w:pPr>
          </w:p>
          <w:p w:rsidR="00565E9E" w:rsidRDefault="00565E9E">
            <w:pPr>
              <w:rPr>
                <w:rFonts w:ascii="Arial" w:hAnsi="Arial"/>
                <w:sz w:val="18"/>
              </w:rPr>
            </w:pPr>
            <w:r>
              <w:rPr>
                <w:rFonts w:ascii="Arial" w:hAnsi="Arial"/>
                <w:sz w:val="18"/>
              </w:rPr>
              <w:t>You have successfully completed the survey.</w:t>
            </w:r>
          </w:p>
          <w:p w:rsidR="00565E9E" w:rsidRDefault="00565E9E">
            <w:pPr>
              <w:ind w:left="270"/>
              <w:rPr>
                <w:rFonts w:ascii="Arial" w:hAnsi="Arial"/>
                <w:sz w:val="18"/>
              </w:rPr>
            </w:pPr>
          </w:p>
        </w:tc>
      </w:tr>
    </w:tbl>
    <w:p w:rsidR="00565E9E" w:rsidRDefault="00565E9E">
      <w:pPr>
        <w:ind w:left="270"/>
        <w:rPr>
          <w:rFonts w:ascii="Arial" w:hAnsi="Arial"/>
          <w:b/>
          <w:sz w:val="18"/>
        </w:rPr>
      </w:pPr>
    </w:p>
    <w:sectPr w:rsidR="00565E9E">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B56" w:rsidRDefault="00CA2B56">
      <w:r>
        <w:separator/>
      </w:r>
    </w:p>
  </w:endnote>
  <w:endnote w:type="continuationSeparator" w:id="1">
    <w:p w:rsidR="00CA2B56" w:rsidRDefault="00CA2B5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B56" w:rsidRDefault="00CA2B56">
    <w:pPr>
      <w:jc w:val="right"/>
      <w:rPr>
        <w:rFonts w:ascii="Arial" w:hAnsi="Arial"/>
        <w:color w:val="000000"/>
        <w:sz w:val="18"/>
      </w:rPr>
    </w:pPr>
    <w:r>
      <w:rPr>
        <w:rFonts w:ascii="Arial" w:hAnsi="Arial"/>
        <w:color w:val="000000"/>
        <w:sz w:val="18"/>
      </w:rPr>
      <w:t xml:space="preserve">Teacher Survey - page </w:t>
    </w:r>
    <w:r>
      <w:rPr>
        <w:rStyle w:val="PageNumber"/>
        <w:rFonts w:ascii="Arial" w:hAnsi="Arial"/>
        <w:sz w:val="18"/>
      </w:rPr>
      <w:fldChar w:fldCharType="begin"/>
    </w:r>
    <w:r>
      <w:rPr>
        <w:rStyle w:val="PageNumber"/>
        <w:rFonts w:ascii="Arial" w:hAnsi="Arial"/>
        <w:sz w:val="18"/>
      </w:rPr>
      <w:instrText xml:space="preserve"> PAGE </w:instrText>
    </w:r>
    <w:r>
      <w:rPr>
        <w:rStyle w:val="PageNumber"/>
        <w:rFonts w:ascii="Arial" w:hAnsi="Arial"/>
        <w:sz w:val="18"/>
      </w:rPr>
      <w:fldChar w:fldCharType="separate"/>
    </w:r>
    <w:r w:rsidR="00B425F9">
      <w:rPr>
        <w:rStyle w:val="PageNumber"/>
        <w:rFonts w:ascii="Arial" w:hAnsi="Arial"/>
        <w:noProof/>
        <w:sz w:val="18"/>
      </w:rPr>
      <w:t>26</w:t>
    </w:r>
    <w:r>
      <w:rPr>
        <w:rStyle w:val="PageNumber"/>
        <w:rFonts w:ascii="Arial" w:hAnsi="Arial"/>
        <w:sz w:val="18"/>
      </w:rPr>
      <w:fldChar w:fldCharType="end"/>
    </w:r>
  </w:p>
  <w:p w:rsidR="00CA2B56" w:rsidRDefault="00CA2B56">
    <w:pPr>
      <w:rPr>
        <w:rFonts w:ascii="Times New Roman" w:hAnsi="Times New Roman"/>
        <w:color w:val="000000"/>
        <w:sz w:val="22"/>
      </w:rPr>
    </w:pPr>
    <w:r>
      <w:rPr>
        <w:rFonts w:ascii="Times New Roman" w:hAnsi="Times New Roman"/>
        <w:i/>
        <w:color w:val="000000"/>
        <w:sz w:val="22"/>
      </w:rPr>
      <w:t>© 2004 SETDA/</w:t>
    </w:r>
    <w:proofErr w:type="spellStart"/>
    <w:r>
      <w:rPr>
        <w:rFonts w:ascii="Times New Roman" w:hAnsi="Times New Roman"/>
        <w:i/>
        <w:color w:val="000000"/>
        <w:sz w:val="22"/>
      </w:rPr>
      <w:t>Metiri</w:t>
    </w:r>
    <w:proofErr w:type="spellEnd"/>
  </w:p>
  <w:p w:rsidR="00CA2B56" w:rsidRDefault="00CA2B56">
    <w:pPr>
      <w:pStyle w:val="Footer"/>
      <w:rPr>
        <w:rFonts w:ascii="Arial" w:hAnsi="Arial"/>
        <w:sz w:val="20"/>
      </w:rPr>
    </w:pPr>
    <w:r>
      <w:rPr>
        <w:rFonts w:ascii="Times New Roman" w:hAnsi="Times New Roman"/>
        <w:i/>
        <w:color w:val="000000"/>
        <w:sz w:val="20"/>
      </w:rPr>
      <w:t>Permission for use is granted provided source is acknowledged.</w:t>
    </w:r>
  </w:p>
  <w:p w:rsidR="00CA2B56" w:rsidRDefault="00CA2B56">
    <w:pPr>
      <w:pStyle w:val="Footer"/>
      <w:rPr>
        <w:rStyle w:val="PageNumber"/>
        <w:rFonts w:ascii="Arial" w:hAnsi="Arial"/>
        <w:sz w:val="18"/>
      </w:rPr>
    </w:pPr>
  </w:p>
  <w:p w:rsidR="00CA2B56" w:rsidRDefault="00CA2B56">
    <w:pPr>
      <w:pStyle w:val="Footer"/>
      <w:rPr>
        <w:rFonts w:ascii="Arial" w:hAnsi="Arial"/>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B56" w:rsidRDefault="00CA2B56">
      <w:r>
        <w:separator/>
      </w:r>
    </w:p>
  </w:footnote>
  <w:footnote w:type="continuationSeparator" w:id="1">
    <w:p w:rsidR="00CA2B56" w:rsidRDefault="00CA2B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B56" w:rsidRDefault="00CA2B56">
    <w:pPr>
      <w:pStyle w:val="Header"/>
      <w:rPr>
        <w:rFonts w:ascii="Arial" w:hAnsi="Arial"/>
        <w:b/>
        <w:i/>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pt;height:47.6pt">
          <v:imagedata r:id="rId1" r:pict="rId2" o:title=""/>
        </v:shape>
      </w:pict>
    </w:r>
    <w:r>
      <w:rPr>
        <w:rFonts w:ascii="Arial" w:hAnsi="Arial"/>
        <w:b/>
        <w:i/>
      </w:rPr>
      <w:t>State Educational Technology Directors Association</w:t>
    </w:r>
  </w:p>
  <w:p w:rsidR="00CA2B56" w:rsidRDefault="00CA2B56">
    <w:pPr>
      <w:pStyle w:val="Header"/>
      <w:rPr>
        <w:rFonts w:ascii="Arial" w:hAnsi="Arial"/>
        <w:b/>
        <w:i/>
      </w:rPr>
    </w:pPr>
  </w:p>
  <w:p w:rsidR="00CA2B56" w:rsidRDefault="00CA2B56">
    <w:pPr>
      <w:pStyle w:val="Header"/>
    </w:pPr>
    <w:r>
      <w:rPr>
        <w:rFonts w:ascii="Arial" w:hAnsi="Arial"/>
        <w:b/>
        <w:i/>
        <w:sz w:val="18"/>
      </w:rPr>
      <w:t>Final Version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695"/>
    <w:multiLevelType w:val="hybridMultilevel"/>
    <w:tmpl w:val="9A5C549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D2611E4"/>
    <w:multiLevelType w:val="hybridMultilevel"/>
    <w:tmpl w:val="067E8F8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E502196"/>
    <w:multiLevelType w:val="hybridMultilevel"/>
    <w:tmpl w:val="47DE5E1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F9C676A"/>
    <w:multiLevelType w:val="hybridMultilevel"/>
    <w:tmpl w:val="1AFEE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3"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3"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3"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2123670B"/>
    <w:multiLevelType w:val="hybridMultilevel"/>
    <w:tmpl w:val="D99253E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24342101"/>
    <w:multiLevelType w:val="hybridMultilevel"/>
    <w:tmpl w:val="C35045C2"/>
    <w:lvl w:ilvl="0">
      <w:start w:val="1"/>
      <w:numFmt w:val="bullet"/>
      <w:lvlText w:val="o"/>
      <w:lvlJc w:val="left"/>
      <w:pPr>
        <w:tabs>
          <w:tab w:val="num" w:pos="288"/>
        </w:tabs>
        <w:ind w:left="288" w:hanging="360"/>
      </w:pPr>
      <w:rPr>
        <w:rFonts w:hint="default"/>
        <w:sz w:val="22"/>
      </w:rPr>
    </w:lvl>
    <w:lvl w:ilvl="1">
      <w:start w:val="1"/>
      <w:numFmt w:val="bullet"/>
      <w:lvlText w:val="□"/>
      <w:lvlJc w:val="left"/>
      <w:pPr>
        <w:tabs>
          <w:tab w:val="num" w:pos="1440"/>
        </w:tabs>
        <w:ind w:left="1296" w:hanging="216"/>
      </w:pPr>
      <w:rPr>
        <w:rFonts w:hint="default"/>
        <w:sz w:val="28"/>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2A8C6505"/>
    <w:multiLevelType w:val="hybridMultilevel"/>
    <w:tmpl w:val="3F342DAA"/>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B9F2263"/>
    <w:multiLevelType w:val="hybridMultilevel"/>
    <w:tmpl w:val="C35045C2"/>
    <w:lvl w:ilvl="0">
      <w:start w:val="1"/>
      <w:numFmt w:val="bullet"/>
      <w:lvlText w:val="o"/>
      <w:lvlJc w:val="left"/>
      <w:pPr>
        <w:tabs>
          <w:tab w:val="num" w:pos="288"/>
        </w:tabs>
        <w:ind w:left="288" w:hanging="360"/>
      </w:pPr>
      <w:rPr>
        <w:rFonts w:hint="default"/>
        <w:sz w:val="22"/>
      </w:rPr>
    </w:lvl>
    <w:lvl w:ilvl="1">
      <w:start w:val="1"/>
      <w:numFmt w:val="bullet"/>
      <w:lvlText w:val=""/>
      <w:lvlJc w:val="left"/>
      <w:pPr>
        <w:tabs>
          <w:tab w:val="num" w:pos="1440"/>
        </w:tabs>
        <w:ind w:left="1440" w:hanging="360"/>
      </w:pPr>
      <w:rPr>
        <w:rFonts w:ascii="Wingdings 3" w:hAnsi="Wingdings 3" w:hint="default"/>
        <w:color w:val="auto"/>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32646FF1"/>
    <w:multiLevelType w:val="hybridMultilevel"/>
    <w:tmpl w:val="3F342DAA"/>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34433172"/>
    <w:multiLevelType w:val="hybridMultilevel"/>
    <w:tmpl w:val="55202DBE"/>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353C09D4"/>
    <w:multiLevelType w:val="hybridMultilevel"/>
    <w:tmpl w:val="518C015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35F40859"/>
    <w:multiLevelType w:val="hybridMultilevel"/>
    <w:tmpl w:val="7F403A58"/>
    <w:lvl w:ilvl="0">
      <w:start w:val="2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3CE9695A"/>
    <w:multiLevelType w:val="hybridMultilevel"/>
    <w:tmpl w:val="185A9D48"/>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3">
    <w:nsid w:val="530C3700"/>
    <w:multiLevelType w:val="hybridMultilevel"/>
    <w:tmpl w:val="93F8072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569552B"/>
    <w:multiLevelType w:val="hybridMultilevel"/>
    <w:tmpl w:val="185A9D48"/>
    <w:lvl w:ilvl="0">
      <w:start w:val="1"/>
      <w:numFmt w:val="bullet"/>
      <w:lvlText w:val=""/>
      <w:lvlJc w:val="left"/>
      <w:pPr>
        <w:tabs>
          <w:tab w:val="num" w:pos="360"/>
        </w:tabs>
        <w:ind w:left="360" w:hanging="360"/>
      </w:pPr>
      <w:rPr>
        <w:rFonts w:ascii="Symbol" w:hAnsi="Symbol" w:hint="default"/>
        <w:sz w:val="22"/>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nsid w:val="55E157DC"/>
    <w:multiLevelType w:val="hybridMultilevel"/>
    <w:tmpl w:val="F5C8A63A"/>
    <w:lvl w:ilvl="0">
      <w:start w:val="1"/>
      <w:numFmt w:val="bullet"/>
      <w:lvlText w:val=""/>
      <w:lvlJc w:val="left"/>
      <w:pPr>
        <w:tabs>
          <w:tab w:val="num" w:pos="720"/>
        </w:tabs>
        <w:ind w:left="720" w:hanging="360"/>
      </w:pPr>
      <w:rPr>
        <w:rFonts w:ascii="Symbol" w:eastAsia="Times"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71F065F"/>
    <w:multiLevelType w:val="hybridMultilevel"/>
    <w:tmpl w:val="D42EA8A4"/>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7">
    <w:nsid w:val="585A2FBE"/>
    <w:multiLevelType w:val="hybridMultilevel"/>
    <w:tmpl w:val="6ED8CDAA"/>
    <w:lvl w:ilvl="0">
      <w:start w:val="1"/>
      <w:numFmt w:val="bullet"/>
      <w:lvlText w:val=""/>
      <w:lvlJc w:val="left"/>
      <w:pPr>
        <w:tabs>
          <w:tab w:val="num" w:pos="1080"/>
        </w:tabs>
        <w:ind w:left="1080" w:hanging="360"/>
      </w:pPr>
      <w:rPr>
        <w:rFonts w:ascii="Wingdings" w:hAnsi="Wingding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8">
    <w:nsid w:val="58EB78DC"/>
    <w:multiLevelType w:val="hybridMultilevel"/>
    <w:tmpl w:val="E1306F32"/>
    <w:lvl w:ilvl="0">
      <w:start w:val="1"/>
      <w:numFmt w:val="bullet"/>
      <w:lvlText w:val="□"/>
      <w:lvlJc w:val="left"/>
      <w:pPr>
        <w:tabs>
          <w:tab w:val="num" w:pos="1440"/>
        </w:tabs>
        <w:ind w:left="1296" w:hanging="216"/>
      </w:pPr>
      <w:rPr>
        <w:rFonts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69FC40B1"/>
    <w:multiLevelType w:val="hybridMultilevel"/>
    <w:tmpl w:val="AFAA9844"/>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0">
    <w:nsid w:val="6E7C696E"/>
    <w:multiLevelType w:val="hybridMultilevel"/>
    <w:tmpl w:val="0972953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768E691A"/>
    <w:multiLevelType w:val="hybridMultilevel"/>
    <w:tmpl w:val="D46A646E"/>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79993BDD"/>
    <w:multiLevelType w:val="hybridMultilevel"/>
    <w:tmpl w:val="8AD2FE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4"/>
  </w:num>
  <w:num w:numId="3">
    <w:abstractNumId w:val="12"/>
  </w:num>
  <w:num w:numId="4">
    <w:abstractNumId w:val="22"/>
  </w:num>
  <w:num w:numId="5">
    <w:abstractNumId w:val="7"/>
  </w:num>
  <w:num w:numId="6">
    <w:abstractNumId w:val="5"/>
  </w:num>
  <w:num w:numId="7">
    <w:abstractNumId w:val="18"/>
  </w:num>
  <w:num w:numId="8">
    <w:abstractNumId w:val="4"/>
  </w:num>
  <w:num w:numId="9">
    <w:abstractNumId w:val="8"/>
  </w:num>
  <w:num w:numId="10">
    <w:abstractNumId w:val="9"/>
  </w:num>
  <w:num w:numId="11">
    <w:abstractNumId w:val="2"/>
  </w:num>
  <w:num w:numId="12">
    <w:abstractNumId w:val="13"/>
  </w:num>
  <w:num w:numId="13">
    <w:abstractNumId w:val="21"/>
  </w:num>
  <w:num w:numId="14">
    <w:abstractNumId w:val="15"/>
  </w:num>
  <w:num w:numId="15">
    <w:abstractNumId w:val="16"/>
  </w:num>
  <w:num w:numId="16">
    <w:abstractNumId w:val="0"/>
  </w:num>
  <w:num w:numId="17">
    <w:abstractNumId w:val="17"/>
  </w:num>
  <w:num w:numId="18">
    <w:abstractNumId w:val="19"/>
  </w:num>
  <w:num w:numId="19">
    <w:abstractNumId w:val="20"/>
  </w:num>
  <w:num w:numId="20">
    <w:abstractNumId w:val="1"/>
  </w:num>
  <w:num w:numId="21">
    <w:abstractNumId w:val="11"/>
  </w:num>
  <w:num w:numId="22">
    <w:abstractNumId w:val="3"/>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proofState w:spelling="clean" w:grammar="clean"/>
  <w:stylePaneFormatFilter w:val="3F01"/>
  <w:trackRevisions/>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5E9E"/>
    <w:rsid w:val="00565E9E"/>
    <w:rsid w:val="00B425F9"/>
    <w:rsid w:val="00CA2B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rFonts w:ascii="Arial" w:hAnsi="Arial"/>
      <w:b/>
    </w:rPr>
  </w:style>
  <w:style w:type="paragraph" w:styleId="Heading2">
    <w:name w:val="heading 2"/>
    <w:basedOn w:val="Normal"/>
    <w:next w:val="Normal"/>
    <w:qFormat/>
    <w:pPr>
      <w:keepNext/>
      <w:outlineLvl w:val="1"/>
    </w:pPr>
    <w:rPr>
      <w:rFonts w:ascii="Arial" w:hAnsi="Arial"/>
      <w:b/>
      <w:sz w:val="20"/>
    </w:rPr>
  </w:style>
  <w:style w:type="paragraph" w:styleId="Heading3">
    <w:name w:val="heading 3"/>
    <w:basedOn w:val="Normal"/>
    <w:next w:val="Normal"/>
    <w:qFormat/>
    <w:pPr>
      <w:keepNext/>
      <w:outlineLvl w:val="2"/>
    </w:pPr>
    <w:rPr>
      <w:rFonts w:ascii="Arial" w:hAnsi="Arial"/>
      <w:i/>
      <w:sz w:val="20"/>
    </w:rPr>
  </w:style>
  <w:style w:type="paragraph" w:styleId="Heading4">
    <w:name w:val="heading 4"/>
    <w:basedOn w:val="Normal"/>
    <w:next w:val="Normal"/>
    <w:qFormat/>
    <w:pPr>
      <w:keepNext/>
      <w:ind w:left="360"/>
      <w:outlineLvl w:val="3"/>
    </w:pPr>
    <w:rPr>
      <w:rFonts w:ascii="Arial" w:hAnsi="Arial"/>
      <w:b/>
      <w:sz w:val="20"/>
    </w:rPr>
  </w:style>
  <w:style w:type="paragraph" w:styleId="Heading5">
    <w:name w:val="heading 5"/>
    <w:basedOn w:val="Normal"/>
    <w:next w:val="Normal"/>
    <w:qFormat/>
    <w:pPr>
      <w:keepNext/>
      <w:outlineLvl w:val="4"/>
    </w:pPr>
    <w:rPr>
      <w:b/>
      <w:color w:val="FF0000"/>
    </w:rPr>
  </w:style>
  <w:style w:type="paragraph" w:styleId="Heading6">
    <w:name w:val="heading 6"/>
    <w:basedOn w:val="Normal"/>
    <w:next w:val="Normal"/>
    <w:qFormat/>
    <w:pPr>
      <w:keepNext/>
      <w:outlineLvl w:val="5"/>
    </w:pPr>
    <w:rPr>
      <w:b/>
    </w:rPr>
  </w:style>
  <w:style w:type="paragraph" w:styleId="Heading7">
    <w:name w:val="heading 7"/>
    <w:basedOn w:val="Normal"/>
    <w:next w:val="Normal"/>
    <w:qFormat/>
    <w:pPr>
      <w:keepNext/>
      <w:outlineLvl w:val="6"/>
    </w:pPr>
    <w:rPr>
      <w:rFonts w:ascii="Arial" w:hAnsi="Arial"/>
      <w:b/>
      <w:color w:val="FF0000"/>
      <w:sz w:val="20"/>
    </w:rPr>
  </w:style>
  <w:style w:type="paragraph" w:styleId="Heading8">
    <w:name w:val="heading 8"/>
    <w:basedOn w:val="Normal"/>
    <w:next w:val="Normal"/>
    <w:qFormat/>
    <w:pPr>
      <w:keepNext/>
      <w:outlineLvl w:val="7"/>
    </w:pPr>
    <w:rPr>
      <w:rFonts w:ascii="Arial" w:hAnsi="Arial"/>
      <w:b/>
      <w:color w:val="FF0000"/>
      <w:sz w:val="18"/>
    </w:rPr>
  </w:style>
  <w:style w:type="paragraph" w:styleId="Heading9">
    <w:name w:val="heading 9"/>
    <w:basedOn w:val="Normal"/>
    <w:next w:val="Normal"/>
    <w:qFormat/>
    <w:pPr>
      <w:keepNext/>
      <w:jc w:val="center"/>
      <w:outlineLvl w:val="8"/>
    </w:pPr>
    <w:rPr>
      <w:rFonts w:ascii="Arial" w:hAnsi="Arial"/>
      <w:b/>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rFonts w:ascii="Arial" w:hAnsi="Arial"/>
      <w:b/>
    </w:rPr>
  </w:style>
  <w:style w:type="paragraph" w:styleId="BodyText2">
    <w:name w:val="Body Text 2"/>
    <w:basedOn w:val="Normal"/>
    <w:rPr>
      <w:color w:val="FF0000"/>
    </w:rPr>
  </w:style>
  <w:style w:type="paragraph" w:styleId="BodyTextIndent">
    <w:name w:val="Body Text Indent"/>
    <w:basedOn w:val="Normal"/>
    <w:pPr>
      <w:tabs>
        <w:tab w:val="left" w:pos="360"/>
      </w:tabs>
      <w:ind w:left="360" w:hanging="360"/>
    </w:pPr>
    <w:rPr>
      <w:rFonts w:ascii="Arial" w:eastAsia="Times New Roman" w:hAnsi="Arial"/>
      <w:b/>
      <w:sz w:val="20"/>
    </w:rPr>
  </w:style>
  <w:style w:type="paragraph" w:styleId="BodyText3">
    <w:name w:val="Body Text 3"/>
    <w:basedOn w:val="Normal"/>
    <w:rPr>
      <w:rFonts w:ascii="Arial" w:hAnsi="Arial"/>
      <w:sz w:val="22"/>
    </w:rPr>
  </w:style>
  <w:style w:type="paragraph" w:styleId="BodyTextIndent2">
    <w:name w:val="Body Text Indent 2"/>
    <w:basedOn w:val="Normal"/>
    <w:pPr>
      <w:ind w:left="360"/>
    </w:pPr>
    <w:rPr>
      <w:rFonts w:ascii="Arial" w:hAnsi="Arial"/>
      <w:sz w:val="20"/>
    </w:rPr>
  </w:style>
  <w:style w:type="character" w:styleId="PageNumber">
    <w:name w:val="page number"/>
    <w:basedOn w:val="DefaultParagraphFont"/>
  </w:style>
  <w:style w:type="paragraph" w:styleId="BodyTextIndent3">
    <w:name w:val="Body Text Indent 3"/>
    <w:basedOn w:val="Normal"/>
    <w:pPr>
      <w:ind w:left="720"/>
    </w:p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qFormat/>
    <w:pPr>
      <w:ind w:right="-630"/>
      <w:jc w:val="center"/>
    </w:pPr>
    <w:rPr>
      <w:rFonts w:ascii="Arial" w:hAnsi="Arial"/>
      <w:b/>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cz"/><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26</Pages>
  <Words>4635</Words>
  <Characters>24267</Characters>
  <Application>Microsoft Office Word</Application>
  <DocSecurity>4</DocSecurity>
  <Lines>202</Lines>
  <Paragraphs>57</Paragraphs>
  <ScaleCrop>false</ScaleCrop>
  <HeadingPairs>
    <vt:vector size="2" baseType="variant">
      <vt:variant>
        <vt:lpstr>Title</vt:lpstr>
      </vt:variant>
      <vt:variant>
        <vt:i4>1</vt:i4>
      </vt:variant>
    </vt:vector>
  </HeadingPairs>
  <TitlesOfParts>
    <vt:vector size="1" baseType="lpstr">
      <vt:lpstr>SETDA Teacher Survey</vt:lpstr>
    </vt:vector>
  </TitlesOfParts>
  <Company>Metiri Group</Company>
  <LinksUpToDate>false</LinksUpToDate>
  <CharactersWithSpaces>28845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SETDA Teacher Survey</dc:title>
  <dc:subject/>
  <dc:creator>Vandana Thadani</dc:creator>
  <cp:keywords/>
  <cp:lastModifiedBy>Casey Smith</cp:lastModifiedBy>
  <cp:revision>2</cp:revision>
  <cp:lastPrinted>2004-09-13T17:28:00Z</cp:lastPrinted>
  <dcterms:created xsi:type="dcterms:W3CDTF">2010-11-21T20:52:00Z</dcterms:created>
  <dcterms:modified xsi:type="dcterms:W3CDTF">2010-11-21T20:52:00Z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-2104565022</vt:i4>
  </property>
  <property fmtid="{D5CDD505-2E9C-101B-9397-08002B2CF9AE}" pid="3" name="_EmailSubject">
    <vt:lpwstr/>
  </property>
  <property fmtid="{D5CDD505-2E9C-101B-9397-08002B2CF9AE}" pid="4" name="_AuthorEmail">
    <vt:lpwstr>donya@Metiri.com</vt:lpwstr>
  </property>
  <property fmtid="{D5CDD505-2E9C-101B-9397-08002B2CF9AE}" pid="5" name="_AuthorEmailDisplayName">
    <vt:lpwstr>Donya Giannotta</vt:lpwstr>
  </property>
  <property fmtid="{D5CDD505-2E9C-101B-9397-08002B2CF9AE}" pid="6" name="_PreviousAdHocReviewCycleID">
    <vt:i4>902935397</vt:i4>
  </property>
  <property fmtid="{D5CDD505-2E9C-101B-9397-08002B2CF9AE}" pid="7" name="_ReviewingToolsShownOnce">
    <vt:lpwstr/>
  </property>
</Properties>
</file>